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4FCBB" w14:textId="44E1B284" w:rsidR="003B7636" w:rsidRPr="007B33CB" w:rsidRDefault="003B7636" w:rsidP="0085389E">
      <w:pPr>
        <w:tabs>
          <w:tab w:val="left" w:pos="7655"/>
        </w:tabs>
        <w:spacing w:before="320" w:line="276" w:lineRule="auto"/>
        <w:ind w:left="2860"/>
        <w:jc w:val="both"/>
        <w:rPr>
          <w:rFonts w:ascii="Arial" w:hAnsi="Arial" w:cs="Arial"/>
          <w:b/>
          <w:sz w:val="28"/>
          <w:szCs w:val="28"/>
        </w:rPr>
      </w:pPr>
      <w:r w:rsidRPr="007B33CB">
        <w:rPr>
          <w:rFonts w:ascii="Arial" w:eastAsia="Arial" w:hAnsi="Arial" w:cs="Arial"/>
          <w:b/>
          <w:bCs/>
          <w:color w:val="auto"/>
          <w:sz w:val="28"/>
          <w:szCs w:val="28"/>
          <w:lang w:eastAsia="en-US" w:bidi="ar-SA"/>
        </w:rPr>
        <w:t xml:space="preserve">Umowa ramowa nr </w:t>
      </w:r>
      <w:r w:rsidR="00DA1310" w:rsidRPr="0014312F">
        <w:rPr>
          <w:rFonts w:ascii="Arial" w:eastAsia="Arial" w:hAnsi="Arial" w:cs="Arial"/>
          <w:b/>
          <w:bCs/>
          <w:color w:val="auto"/>
          <w:sz w:val="28"/>
          <w:szCs w:val="28"/>
          <w:lang w:eastAsia="en-US" w:bidi="ar-SA"/>
        </w:rPr>
        <w:t>……………</w:t>
      </w:r>
    </w:p>
    <w:p w14:paraId="04A81751" w14:textId="77777777" w:rsidR="0085389E" w:rsidRPr="0085389E" w:rsidRDefault="0085389E" w:rsidP="0085389E">
      <w:pPr>
        <w:tabs>
          <w:tab w:val="left" w:pos="7655"/>
        </w:tabs>
        <w:spacing w:before="320" w:line="276" w:lineRule="auto"/>
        <w:ind w:left="2860"/>
        <w:jc w:val="both"/>
        <w:rPr>
          <w:rFonts w:asciiTheme="minorHAnsi" w:hAnsiTheme="minorHAnsi" w:cstheme="minorHAnsi"/>
          <w:b/>
          <w:sz w:val="22"/>
          <w:szCs w:val="22"/>
        </w:rPr>
      </w:pPr>
    </w:p>
    <w:p w14:paraId="70A2FB60" w14:textId="77777777" w:rsidR="00DA1310" w:rsidRDefault="00DA1310" w:rsidP="00DA1310">
      <w:pPr>
        <w:tabs>
          <w:tab w:val="right" w:leader="dot" w:pos="3792"/>
          <w:tab w:val="left" w:pos="3937"/>
        </w:tabs>
        <w:spacing w:after="240" w:line="276"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zawarta w dniu</w:t>
      </w:r>
      <w:r w:rsidRPr="00FA2352">
        <w:rPr>
          <w:rFonts w:ascii="Arial" w:eastAsia="Arial" w:hAnsi="Arial" w:cs="Arial"/>
          <w:color w:val="auto"/>
          <w:sz w:val="20"/>
          <w:szCs w:val="20"/>
          <w:lang w:eastAsia="en-US" w:bidi="ar-SA"/>
        </w:rPr>
        <w:tab/>
        <w:t>w</w:t>
      </w:r>
      <w:r w:rsidRPr="00FA2352">
        <w:rPr>
          <w:rFonts w:ascii="Arial" w:eastAsia="Arial" w:hAnsi="Arial" w:cs="Arial"/>
          <w:color w:val="auto"/>
          <w:sz w:val="20"/>
          <w:szCs w:val="20"/>
          <w:lang w:eastAsia="en-US" w:bidi="ar-SA"/>
        </w:rPr>
        <w:tab/>
        <w:t>Płocku (dalej „Umowa”) pomiędzy:</w:t>
      </w:r>
    </w:p>
    <w:p w14:paraId="37928D35" w14:textId="77777777" w:rsidR="00DA1310" w:rsidRDefault="00DA1310" w:rsidP="00DA1310">
      <w:pPr>
        <w:tabs>
          <w:tab w:val="right" w:leader="dot" w:pos="3792"/>
          <w:tab w:val="left" w:pos="3937"/>
        </w:tabs>
        <w:spacing w:after="240" w:line="276"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bądź – w przypadku podpisania Umowy elektronicznie:</w:t>
      </w:r>
    </w:p>
    <w:p w14:paraId="0C40037F" w14:textId="77777777" w:rsidR="00DA1310" w:rsidRDefault="00DA1310" w:rsidP="00DA1310">
      <w:pPr>
        <w:tabs>
          <w:tab w:val="right" w:leader="dot" w:pos="3792"/>
          <w:tab w:val="left" w:pos="3937"/>
        </w:tabs>
        <w:spacing w:after="240" w:line="276"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zawarta pomiędzy:</w:t>
      </w:r>
    </w:p>
    <w:p w14:paraId="4345A79B" w14:textId="77777777" w:rsidR="0085389E" w:rsidRPr="00FA2352" w:rsidRDefault="0085389E" w:rsidP="003B7636">
      <w:pPr>
        <w:tabs>
          <w:tab w:val="right" w:leader="dot" w:pos="3792"/>
          <w:tab w:val="left" w:pos="3937"/>
        </w:tabs>
        <w:spacing w:after="240" w:line="276" w:lineRule="auto"/>
        <w:jc w:val="both"/>
        <w:rPr>
          <w:rFonts w:ascii="Arial" w:eastAsia="Arial" w:hAnsi="Arial" w:cs="Arial"/>
          <w:color w:val="auto"/>
          <w:sz w:val="20"/>
          <w:szCs w:val="20"/>
          <w:lang w:eastAsia="en-US" w:bidi="ar-SA"/>
        </w:rPr>
      </w:pPr>
    </w:p>
    <w:p w14:paraId="76F0D01F" w14:textId="77777777" w:rsidR="00DB7C4B" w:rsidRDefault="00DB7C4B" w:rsidP="00DB7C4B">
      <w:pPr>
        <w:spacing w:line="360" w:lineRule="auto"/>
        <w:jc w:val="both"/>
        <w:rPr>
          <w:rFonts w:ascii="Arial" w:eastAsia="Arial" w:hAnsi="Arial" w:cs="Arial"/>
          <w:bCs/>
          <w:color w:val="auto"/>
          <w:sz w:val="20"/>
          <w:szCs w:val="20"/>
          <w:lang w:eastAsia="en-US" w:bidi="ar-SA"/>
        </w:rPr>
      </w:pPr>
      <w:r w:rsidRPr="00FA2352">
        <w:rPr>
          <w:rFonts w:ascii="Arial" w:eastAsia="Arial" w:hAnsi="Arial" w:cs="Arial"/>
          <w:b/>
          <w:bCs/>
          <w:color w:val="auto"/>
          <w:sz w:val="20"/>
          <w:szCs w:val="20"/>
          <w:lang w:eastAsia="en-US" w:bidi="ar-SA"/>
        </w:rPr>
        <w:t>ORLEN Administracja sp. z o.o.</w:t>
      </w:r>
      <w:r w:rsidRPr="00FA2352">
        <w:rPr>
          <w:rFonts w:ascii="Arial" w:eastAsia="Arial" w:hAnsi="Arial" w:cs="Arial"/>
          <w:bCs/>
          <w:color w:val="auto"/>
          <w:sz w:val="20"/>
          <w:szCs w:val="20"/>
          <w:lang w:eastAsia="en-US" w:bidi="ar-SA"/>
        </w:rPr>
        <w:t xml:space="preserve"> z siedzibą w Płocku, przy ul. Chemików 7, 09 - 411 Płock, wpisan</w:t>
      </w:r>
      <w:r>
        <w:rPr>
          <w:rFonts w:ascii="Arial" w:eastAsia="Arial" w:hAnsi="Arial" w:cs="Arial"/>
          <w:bCs/>
          <w:color w:val="auto"/>
          <w:sz w:val="20"/>
          <w:szCs w:val="20"/>
          <w:lang w:eastAsia="en-US" w:bidi="ar-SA"/>
        </w:rPr>
        <w:t>ą</w:t>
      </w:r>
      <w:r w:rsidRPr="00FA2352">
        <w:rPr>
          <w:rFonts w:ascii="Arial" w:eastAsia="Arial" w:hAnsi="Arial" w:cs="Arial"/>
          <w:bCs/>
          <w:color w:val="auto"/>
          <w:sz w:val="20"/>
          <w:szCs w:val="20"/>
          <w:lang w:eastAsia="en-US" w:bidi="ar-SA"/>
        </w:rPr>
        <w:t xml:space="preserve"> do rejestru przedsiębiorców prowadzonego przez Sąd Rejonowy dla Łodzi – Śródmieścia w Łodzi</w:t>
      </w:r>
      <w:r>
        <w:rPr>
          <w:rFonts w:ascii="Arial" w:eastAsia="Arial" w:hAnsi="Arial" w:cs="Arial"/>
          <w:bCs/>
          <w:color w:val="auto"/>
          <w:sz w:val="20"/>
          <w:szCs w:val="20"/>
          <w:lang w:eastAsia="en-US" w:bidi="ar-SA"/>
        </w:rPr>
        <w:t>,</w:t>
      </w:r>
      <w:r w:rsidRPr="00FA2352">
        <w:rPr>
          <w:rFonts w:ascii="Arial" w:eastAsia="Arial" w:hAnsi="Arial" w:cs="Arial"/>
          <w:bCs/>
          <w:color w:val="auto"/>
          <w:sz w:val="20"/>
          <w:szCs w:val="20"/>
          <w:lang w:eastAsia="en-US" w:bidi="ar-SA"/>
        </w:rPr>
        <w:t xml:space="preserve"> XX Wydział Gospodarczy Krajowego Rejestru Sądowego pod numerem KRS 0000252883, o numerze</w:t>
      </w:r>
      <w:r>
        <w:rPr>
          <w:rFonts w:ascii="Arial" w:eastAsia="Arial" w:hAnsi="Arial" w:cs="Arial"/>
          <w:bCs/>
          <w:color w:val="auto"/>
          <w:sz w:val="20"/>
          <w:szCs w:val="20"/>
          <w:lang w:eastAsia="en-US" w:bidi="ar-SA"/>
        </w:rPr>
        <w:t xml:space="preserve">                                         NIP: </w:t>
      </w:r>
      <w:r w:rsidRPr="00FA2352">
        <w:rPr>
          <w:rFonts w:ascii="Arial" w:eastAsia="Arial" w:hAnsi="Arial" w:cs="Arial"/>
          <w:bCs/>
          <w:color w:val="auto"/>
          <w:sz w:val="20"/>
          <w:szCs w:val="20"/>
          <w:lang w:eastAsia="en-US" w:bidi="ar-SA"/>
        </w:rPr>
        <w:t>774-28-94-628 i numerze REGON: 140366505, BDO 000090632, o kapitale zakładowym</w:t>
      </w:r>
      <w:r>
        <w:rPr>
          <w:rFonts w:ascii="Arial" w:eastAsia="Arial" w:hAnsi="Arial" w:cs="Arial"/>
          <w:bCs/>
          <w:color w:val="auto"/>
          <w:sz w:val="20"/>
          <w:szCs w:val="20"/>
          <w:lang w:eastAsia="en-US" w:bidi="ar-SA"/>
        </w:rPr>
        <w:t xml:space="preserve"> </w:t>
      </w:r>
      <w:r w:rsidRPr="00FA2352">
        <w:rPr>
          <w:rFonts w:ascii="Arial" w:eastAsia="Arial" w:hAnsi="Arial" w:cs="Arial"/>
          <w:bCs/>
          <w:color w:val="auto"/>
          <w:sz w:val="20"/>
          <w:szCs w:val="20"/>
          <w:lang w:eastAsia="en-US" w:bidi="ar-SA"/>
        </w:rPr>
        <w:t>w wysokości 1.500.000,00 PLN, reprezentowaną przez</w:t>
      </w:r>
      <w:r>
        <w:rPr>
          <w:rFonts w:ascii="Arial" w:eastAsia="Arial" w:hAnsi="Arial" w:cs="Arial"/>
          <w:bCs/>
          <w:color w:val="auto"/>
          <w:sz w:val="20"/>
          <w:szCs w:val="20"/>
          <w:lang w:eastAsia="en-US" w:bidi="ar-SA"/>
        </w:rPr>
        <w:t>:</w:t>
      </w:r>
    </w:p>
    <w:p w14:paraId="0F6D30D2" w14:textId="77777777" w:rsidR="00DB7C4B" w:rsidRDefault="00DB7C4B" w:rsidP="00DB7C4B">
      <w:pPr>
        <w:spacing w:line="360" w:lineRule="auto"/>
        <w:jc w:val="both"/>
        <w:rPr>
          <w:rFonts w:ascii="Arial" w:eastAsia="Arial" w:hAnsi="Arial" w:cs="Arial"/>
          <w:bCs/>
          <w:color w:val="auto"/>
          <w:sz w:val="20"/>
          <w:szCs w:val="20"/>
          <w:lang w:eastAsia="en-US" w:bidi="ar-SA"/>
        </w:rPr>
      </w:pPr>
    </w:p>
    <w:p w14:paraId="28041AE5" w14:textId="62DD4BD2" w:rsidR="00732426" w:rsidRDefault="00DB7C4B" w:rsidP="00DB7C4B">
      <w:pPr>
        <w:spacing w:line="360" w:lineRule="auto"/>
        <w:jc w:val="both"/>
        <w:rPr>
          <w:rFonts w:ascii="Arial" w:eastAsia="Arial" w:hAnsi="Arial" w:cs="Arial"/>
          <w:b/>
          <w:bCs/>
          <w:color w:val="auto"/>
          <w:sz w:val="20"/>
          <w:szCs w:val="20"/>
          <w:lang w:eastAsia="en-US" w:bidi="ar-SA"/>
        </w:rPr>
      </w:pPr>
      <w:r w:rsidRPr="007D3DE2">
        <w:rPr>
          <w:rFonts w:ascii="Arial" w:eastAsia="Arial" w:hAnsi="Arial" w:cs="Arial"/>
          <w:b/>
          <w:bCs/>
          <w:color w:val="auto"/>
          <w:sz w:val="20"/>
          <w:szCs w:val="20"/>
          <w:lang w:eastAsia="en-US" w:bidi="ar-SA"/>
        </w:rPr>
        <w:t>Małgorzatę Gołuchowską – Członka Zarządu</w:t>
      </w:r>
    </w:p>
    <w:p w14:paraId="5EB2AAC1" w14:textId="77777777" w:rsidR="00DB7C4B" w:rsidRPr="0079045B" w:rsidRDefault="00DB7C4B" w:rsidP="00DB7C4B">
      <w:pPr>
        <w:spacing w:line="360" w:lineRule="auto"/>
        <w:jc w:val="both"/>
        <w:rPr>
          <w:rFonts w:ascii="Arial" w:eastAsia="Arial" w:hAnsi="Arial" w:cs="Arial"/>
          <w:color w:val="auto"/>
          <w:sz w:val="20"/>
          <w:szCs w:val="20"/>
          <w:lang w:eastAsia="en-US" w:bidi="ar-SA"/>
        </w:rPr>
      </w:pPr>
    </w:p>
    <w:p w14:paraId="35B776AE" w14:textId="5602AD3F" w:rsidR="003B7636" w:rsidRDefault="003B7636" w:rsidP="002722FA">
      <w:pPr>
        <w:spacing w:line="360"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 xml:space="preserve">zwaną dalej </w:t>
      </w:r>
      <w:r>
        <w:rPr>
          <w:rFonts w:ascii="Arial" w:eastAsia="Arial" w:hAnsi="Arial" w:cs="Arial"/>
          <w:b/>
          <w:bCs/>
          <w:color w:val="auto"/>
          <w:sz w:val="20"/>
          <w:szCs w:val="20"/>
          <w:lang w:eastAsia="en-US" w:bidi="ar-SA"/>
        </w:rPr>
        <w:t>„Zamawiający</w:t>
      </w:r>
      <w:r w:rsidR="00F964D7">
        <w:rPr>
          <w:rFonts w:ascii="Arial" w:eastAsia="Arial" w:hAnsi="Arial" w:cs="Arial"/>
          <w:b/>
          <w:bCs/>
          <w:color w:val="auto"/>
          <w:sz w:val="20"/>
          <w:szCs w:val="20"/>
          <w:lang w:eastAsia="en-US" w:bidi="ar-SA"/>
        </w:rPr>
        <w:t>m</w:t>
      </w:r>
      <w:r w:rsidRPr="00FA2352">
        <w:rPr>
          <w:rFonts w:ascii="Arial" w:eastAsia="Arial" w:hAnsi="Arial" w:cs="Arial"/>
          <w:b/>
          <w:bCs/>
          <w:color w:val="auto"/>
          <w:sz w:val="20"/>
          <w:szCs w:val="20"/>
          <w:lang w:eastAsia="en-US" w:bidi="ar-SA"/>
        </w:rPr>
        <w:t>”</w:t>
      </w:r>
      <w:r w:rsidR="00DB7C4B" w:rsidRPr="00DB7C4B">
        <w:rPr>
          <w:rFonts w:ascii="Arial" w:eastAsia="Arial" w:hAnsi="Arial" w:cs="Arial"/>
          <w:b/>
          <w:bCs/>
          <w:color w:val="auto"/>
          <w:sz w:val="20"/>
          <w:szCs w:val="20"/>
          <w:lang w:eastAsia="en-US" w:bidi="ar-SA"/>
        </w:rPr>
        <w:t xml:space="preserve"> </w:t>
      </w:r>
      <w:r w:rsidR="00DB7C4B" w:rsidRPr="00FA2352">
        <w:rPr>
          <w:rFonts w:ascii="Arial" w:eastAsia="Arial" w:hAnsi="Arial" w:cs="Arial"/>
          <w:b/>
          <w:bCs/>
          <w:color w:val="auto"/>
          <w:sz w:val="20"/>
          <w:szCs w:val="20"/>
          <w:lang w:eastAsia="en-US" w:bidi="ar-SA"/>
        </w:rPr>
        <w:t>”</w:t>
      </w:r>
      <w:r w:rsidR="00DB7C4B">
        <w:rPr>
          <w:rFonts w:ascii="Arial" w:eastAsia="Arial" w:hAnsi="Arial" w:cs="Arial"/>
          <w:b/>
          <w:bCs/>
          <w:color w:val="auto"/>
          <w:sz w:val="20"/>
          <w:szCs w:val="20"/>
          <w:lang w:eastAsia="en-US" w:bidi="ar-SA"/>
        </w:rPr>
        <w:t xml:space="preserve"> </w:t>
      </w:r>
      <w:r w:rsidR="00DB7C4B">
        <w:rPr>
          <w:rFonts w:ascii="Arial" w:eastAsia="Arial" w:hAnsi="Arial" w:cs="Arial"/>
          <w:color w:val="auto"/>
          <w:sz w:val="20"/>
          <w:szCs w:val="20"/>
          <w:lang w:eastAsia="en-US" w:bidi="ar-SA"/>
        </w:rPr>
        <w:t xml:space="preserve">lub </w:t>
      </w:r>
      <w:r w:rsidR="00DB7C4B">
        <w:rPr>
          <w:rFonts w:ascii="Arial" w:eastAsia="Arial" w:hAnsi="Arial" w:cs="Arial"/>
          <w:b/>
          <w:bCs/>
          <w:color w:val="auto"/>
          <w:sz w:val="20"/>
          <w:szCs w:val="20"/>
          <w:lang w:eastAsia="en-US" w:bidi="ar-SA"/>
        </w:rPr>
        <w:t>„Kupującym”</w:t>
      </w:r>
    </w:p>
    <w:p w14:paraId="5A740F4B" w14:textId="77777777" w:rsidR="00DA1310" w:rsidRDefault="00DA1310" w:rsidP="00DA1310">
      <w:pPr>
        <w:spacing w:after="240" w:line="276"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a</w:t>
      </w:r>
    </w:p>
    <w:p w14:paraId="317BA848" w14:textId="77777777" w:rsidR="00DA1310"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6FF3AB8B" w14:textId="77777777" w:rsidR="00DA1310"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7208E815" w14:textId="77777777" w:rsidR="00DA1310"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5015268A" w14:textId="1B53D444" w:rsidR="00DA1310" w:rsidRPr="002722FA" w:rsidRDefault="00DA1310" w:rsidP="000B1201">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r w:rsidRPr="00FA2352">
        <w:rPr>
          <w:rFonts w:ascii="Arial" w:eastAsia="Arial" w:hAnsi="Arial" w:cs="Arial"/>
          <w:bCs/>
          <w:color w:val="auto"/>
          <w:sz w:val="20"/>
          <w:szCs w:val="20"/>
          <w:lang w:eastAsia="en-US" w:bidi="ar-SA"/>
        </w:rPr>
        <w:t>, reprezentowaną przez:</w:t>
      </w:r>
    </w:p>
    <w:p w14:paraId="56744C88" w14:textId="77777777" w:rsidR="00DA1310" w:rsidRDefault="00DA1310" w:rsidP="000B1201">
      <w:pPr>
        <w:spacing w:after="240"/>
        <w:jc w:val="both"/>
        <w:rPr>
          <w:rFonts w:ascii="Arial" w:eastAsia="Arial" w:hAnsi="Arial" w:cs="Arial"/>
          <w:bCs/>
          <w:color w:val="auto"/>
          <w:sz w:val="20"/>
          <w:szCs w:val="20"/>
          <w:lang w:eastAsia="en-US" w:bidi="ar-SA"/>
        </w:rPr>
      </w:pPr>
      <w:r>
        <w:rPr>
          <w:rFonts w:ascii="Arial" w:eastAsia="Arial" w:hAnsi="Arial" w:cs="Arial"/>
          <w:bCs/>
          <w:color w:val="auto"/>
          <w:sz w:val="20"/>
          <w:szCs w:val="20"/>
          <w:lang w:eastAsia="en-US" w:bidi="ar-SA"/>
        </w:rPr>
        <w:t>………………………………………………….</w:t>
      </w:r>
    </w:p>
    <w:p w14:paraId="22087AC9" w14:textId="7FD46CC8" w:rsidR="0043344D" w:rsidRPr="00C72403" w:rsidRDefault="00DA1310" w:rsidP="000B1201">
      <w:pPr>
        <w:spacing w:after="240"/>
        <w:jc w:val="both"/>
        <w:rPr>
          <w:rFonts w:ascii="Calibri" w:hAnsi="Calibri" w:cs="Arial"/>
          <w:sz w:val="22"/>
          <w:szCs w:val="22"/>
        </w:rPr>
      </w:pPr>
      <w:r>
        <w:rPr>
          <w:rFonts w:ascii="Arial" w:eastAsia="Arial" w:hAnsi="Arial" w:cs="Arial"/>
          <w:bCs/>
          <w:color w:val="auto"/>
          <w:sz w:val="20"/>
          <w:szCs w:val="20"/>
          <w:lang w:eastAsia="en-US" w:bidi="ar-SA"/>
        </w:rPr>
        <w:t>………………………………………………….</w:t>
      </w:r>
    </w:p>
    <w:p w14:paraId="647A88A3" w14:textId="6CBB3565" w:rsidR="003B7636" w:rsidRDefault="003B7636" w:rsidP="003B7636">
      <w:pPr>
        <w:spacing w:after="120" w:line="276" w:lineRule="auto"/>
        <w:jc w:val="both"/>
        <w:rPr>
          <w:rFonts w:ascii="Arial" w:eastAsia="Arial" w:hAnsi="Arial" w:cs="Arial"/>
          <w:b/>
          <w:bCs/>
          <w:color w:val="auto"/>
          <w:sz w:val="20"/>
          <w:szCs w:val="20"/>
          <w:lang w:eastAsia="en-US" w:bidi="ar-SA"/>
        </w:rPr>
      </w:pPr>
      <w:r w:rsidRPr="00FA2352">
        <w:rPr>
          <w:rFonts w:ascii="Arial" w:eastAsia="Arial" w:hAnsi="Arial" w:cs="Arial"/>
          <w:color w:val="auto"/>
          <w:sz w:val="20"/>
          <w:szCs w:val="20"/>
          <w:lang w:eastAsia="en-US" w:bidi="ar-SA"/>
        </w:rPr>
        <w:t xml:space="preserve">zwaną/zwanym dalej </w:t>
      </w:r>
      <w:r w:rsidRPr="00FA2352">
        <w:rPr>
          <w:rFonts w:ascii="Arial" w:eastAsia="Arial" w:hAnsi="Arial" w:cs="Arial"/>
          <w:b/>
          <w:bCs/>
          <w:color w:val="auto"/>
          <w:sz w:val="20"/>
          <w:szCs w:val="20"/>
          <w:lang w:eastAsia="en-US" w:bidi="ar-SA"/>
        </w:rPr>
        <w:t>„</w:t>
      </w:r>
      <w:r w:rsidR="00C56398">
        <w:rPr>
          <w:rFonts w:ascii="Arial" w:eastAsia="Arial" w:hAnsi="Arial" w:cs="Arial"/>
          <w:b/>
          <w:bCs/>
          <w:color w:val="auto"/>
          <w:sz w:val="20"/>
          <w:szCs w:val="20"/>
          <w:lang w:eastAsia="en-US" w:bidi="ar-SA"/>
        </w:rPr>
        <w:t>Sprzedającym</w:t>
      </w:r>
      <w:r w:rsidRPr="00FA2352">
        <w:rPr>
          <w:rFonts w:ascii="Arial" w:eastAsia="Arial" w:hAnsi="Arial" w:cs="Arial"/>
          <w:b/>
          <w:bCs/>
          <w:color w:val="auto"/>
          <w:sz w:val="20"/>
          <w:szCs w:val="20"/>
          <w:lang w:eastAsia="en-US" w:bidi="ar-SA"/>
        </w:rPr>
        <w:t>”</w:t>
      </w:r>
      <w:r w:rsidR="00D806BA">
        <w:rPr>
          <w:rFonts w:ascii="Arial" w:eastAsia="Arial" w:hAnsi="Arial" w:cs="Arial"/>
          <w:b/>
          <w:bCs/>
          <w:color w:val="auto"/>
          <w:sz w:val="20"/>
          <w:szCs w:val="20"/>
          <w:lang w:eastAsia="en-US" w:bidi="ar-SA"/>
        </w:rPr>
        <w:t>,</w:t>
      </w:r>
    </w:p>
    <w:p w14:paraId="55867DD0" w14:textId="77777777" w:rsidR="00692373" w:rsidRPr="007E5A89" w:rsidRDefault="00692373" w:rsidP="003B7636">
      <w:pPr>
        <w:spacing w:after="120" w:line="276" w:lineRule="auto"/>
        <w:jc w:val="both"/>
        <w:rPr>
          <w:rFonts w:ascii="Arial" w:eastAsia="Arial" w:hAnsi="Arial" w:cs="Arial"/>
          <w:color w:val="auto"/>
          <w:sz w:val="20"/>
          <w:szCs w:val="20"/>
          <w:lang w:eastAsia="en-US" w:bidi="ar-SA"/>
        </w:rPr>
      </w:pPr>
      <w:r w:rsidRPr="007E5A89">
        <w:rPr>
          <w:rFonts w:ascii="Arial" w:eastAsia="Arial" w:hAnsi="Arial" w:cs="Arial"/>
          <w:color w:val="auto"/>
          <w:sz w:val="20"/>
          <w:szCs w:val="20"/>
          <w:lang w:eastAsia="en-US" w:bidi="ar-SA"/>
        </w:rPr>
        <w:t>łącznie zwanymi „</w:t>
      </w:r>
      <w:r w:rsidRPr="00692373">
        <w:rPr>
          <w:rFonts w:ascii="Arial" w:eastAsia="Arial" w:hAnsi="Arial" w:cs="Arial"/>
          <w:b/>
          <w:bCs/>
          <w:color w:val="auto"/>
          <w:sz w:val="20"/>
          <w:szCs w:val="20"/>
          <w:lang w:eastAsia="en-US" w:bidi="ar-SA"/>
        </w:rPr>
        <w:t>Stronam</w:t>
      </w:r>
      <w:r w:rsidRPr="007E5A89">
        <w:rPr>
          <w:rFonts w:ascii="Arial" w:eastAsia="Arial" w:hAnsi="Arial" w:cs="Arial"/>
          <w:color w:val="auto"/>
          <w:sz w:val="20"/>
          <w:szCs w:val="20"/>
          <w:lang w:eastAsia="en-US" w:bidi="ar-SA"/>
        </w:rPr>
        <w:t>i” lub pojedynczo „</w:t>
      </w:r>
      <w:r w:rsidRPr="00692373">
        <w:rPr>
          <w:rFonts w:ascii="Arial" w:eastAsia="Arial" w:hAnsi="Arial" w:cs="Arial"/>
          <w:b/>
          <w:bCs/>
          <w:color w:val="auto"/>
          <w:sz w:val="20"/>
          <w:szCs w:val="20"/>
          <w:lang w:eastAsia="en-US" w:bidi="ar-SA"/>
        </w:rPr>
        <w:t>Stroną</w:t>
      </w:r>
      <w:r w:rsidRPr="007E5A89">
        <w:rPr>
          <w:rFonts w:ascii="Arial" w:eastAsia="Arial" w:hAnsi="Arial" w:cs="Arial"/>
          <w:color w:val="auto"/>
          <w:sz w:val="20"/>
          <w:szCs w:val="20"/>
          <w:lang w:eastAsia="en-US" w:bidi="ar-SA"/>
        </w:rPr>
        <w:t>”,</w:t>
      </w:r>
    </w:p>
    <w:p w14:paraId="23957FDD" w14:textId="77777777" w:rsidR="00692373" w:rsidRPr="007E5A89" w:rsidRDefault="00692373" w:rsidP="003B7636">
      <w:pPr>
        <w:spacing w:after="120" w:line="276" w:lineRule="auto"/>
        <w:jc w:val="both"/>
        <w:rPr>
          <w:rFonts w:ascii="Arial" w:eastAsia="Arial" w:hAnsi="Arial" w:cs="Arial"/>
          <w:color w:val="auto"/>
          <w:sz w:val="20"/>
          <w:szCs w:val="20"/>
          <w:lang w:eastAsia="en-US" w:bidi="ar-SA"/>
        </w:rPr>
      </w:pPr>
    </w:p>
    <w:p w14:paraId="3956F8F5" w14:textId="77777777" w:rsidR="00692373" w:rsidRPr="007E5A89" w:rsidRDefault="00692373" w:rsidP="003B7636">
      <w:pPr>
        <w:spacing w:after="120" w:line="276" w:lineRule="auto"/>
        <w:jc w:val="both"/>
        <w:rPr>
          <w:rFonts w:ascii="Arial" w:eastAsia="Arial" w:hAnsi="Arial" w:cs="Arial"/>
          <w:color w:val="auto"/>
          <w:sz w:val="20"/>
          <w:szCs w:val="20"/>
          <w:lang w:eastAsia="en-US" w:bidi="ar-SA"/>
        </w:rPr>
      </w:pPr>
      <w:r w:rsidRPr="007E5A89">
        <w:rPr>
          <w:rFonts w:ascii="Arial" w:eastAsia="Arial" w:hAnsi="Arial" w:cs="Arial"/>
          <w:color w:val="auto"/>
          <w:sz w:val="20"/>
          <w:szCs w:val="20"/>
          <w:lang w:eastAsia="en-US" w:bidi="ar-SA"/>
        </w:rPr>
        <w:t>o następującej treści:</w:t>
      </w:r>
    </w:p>
    <w:p w14:paraId="78EADD26" w14:textId="2FAA16FA" w:rsidR="000B1201" w:rsidRDefault="000B1201" w:rsidP="00092E79">
      <w:pPr>
        <w:widowControl/>
        <w:suppressAutoHyphens/>
        <w:spacing w:line="276" w:lineRule="auto"/>
        <w:ind w:left="720" w:hanging="720"/>
        <w:jc w:val="center"/>
        <w:rPr>
          <w:rFonts w:ascii="Arial" w:eastAsia="Times New Roman" w:hAnsi="Arial" w:cs="Arial"/>
          <w:b/>
          <w:bCs/>
          <w:color w:val="auto"/>
          <w:sz w:val="22"/>
          <w:lang w:eastAsia="ar-SA" w:bidi="ar-SA"/>
        </w:rPr>
      </w:pPr>
    </w:p>
    <w:p w14:paraId="19B2DADC" w14:textId="292E8681" w:rsidR="00092E79" w:rsidRPr="00B65305" w:rsidRDefault="009A1908" w:rsidP="00092E79">
      <w:pPr>
        <w:widowControl/>
        <w:suppressAutoHyphens/>
        <w:spacing w:line="276" w:lineRule="auto"/>
        <w:ind w:left="720" w:hanging="720"/>
        <w:jc w:val="center"/>
        <w:rPr>
          <w:rFonts w:ascii="Arial" w:eastAsia="Times New Roman" w:hAnsi="Arial" w:cs="Arial"/>
          <w:b/>
          <w:bCs/>
          <w:color w:val="auto"/>
          <w:sz w:val="22"/>
          <w:lang w:eastAsia="ar-SA" w:bidi="ar-SA"/>
        </w:rPr>
      </w:pPr>
      <w:r w:rsidRPr="00B65305">
        <w:rPr>
          <w:rFonts w:ascii="Arial" w:eastAsia="Times New Roman" w:hAnsi="Arial" w:cs="Arial"/>
          <w:b/>
          <w:bCs/>
          <w:color w:val="auto"/>
          <w:sz w:val="22"/>
          <w:lang w:eastAsia="ar-SA" w:bidi="ar-SA"/>
        </w:rPr>
        <w:t>DEFINICJE</w:t>
      </w:r>
    </w:p>
    <w:p w14:paraId="7D82E6C3" w14:textId="77777777" w:rsidR="00092E79" w:rsidRPr="00092E79" w:rsidRDefault="00092E79" w:rsidP="00092E79">
      <w:pPr>
        <w:widowControl/>
        <w:suppressAutoHyphens/>
        <w:spacing w:line="276" w:lineRule="auto"/>
        <w:ind w:left="720" w:hanging="720"/>
        <w:jc w:val="center"/>
        <w:rPr>
          <w:rFonts w:ascii="Calibri" w:eastAsia="Times New Roman" w:hAnsi="Calibri" w:cs="Arial"/>
          <w:b/>
          <w:bCs/>
          <w:color w:val="auto"/>
          <w:sz w:val="22"/>
          <w:lang w:eastAsia="ar-SA" w:bidi="ar-SA"/>
        </w:rPr>
      </w:pPr>
    </w:p>
    <w:p w14:paraId="21DBB390" w14:textId="77777777" w:rsidR="00092E79" w:rsidRPr="008F46AB" w:rsidRDefault="00092E79"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Cs/>
          <w:color w:val="auto"/>
          <w:sz w:val="20"/>
          <w:szCs w:val="20"/>
          <w:lang w:eastAsia="ar-SA" w:bidi="ar-SA"/>
        </w:rPr>
        <w:t>W Umowie, o ile kontekst nie wskazuje inaczej, następujące terminy będą miały znaczenie określone poniżej:</w:t>
      </w:r>
    </w:p>
    <w:p w14:paraId="0484645F" w14:textId="0E7EC96C" w:rsidR="00092E79" w:rsidRPr="008F46AB" w:rsidRDefault="00092E79"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Umowa </w:t>
      </w:r>
      <w:r w:rsidRPr="00B65305">
        <w:rPr>
          <w:rFonts w:ascii="Arial" w:eastAsia="Times New Roman" w:hAnsi="Arial" w:cs="Arial"/>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oznacza niniejszą Umowę</w:t>
      </w:r>
      <w:r w:rsidR="00190578">
        <w:rPr>
          <w:rFonts w:ascii="Arial" w:eastAsia="Times New Roman" w:hAnsi="Arial" w:cs="Arial"/>
          <w:bCs/>
          <w:color w:val="auto"/>
          <w:sz w:val="20"/>
          <w:szCs w:val="20"/>
          <w:lang w:eastAsia="ar-SA" w:bidi="ar-SA"/>
        </w:rPr>
        <w:t xml:space="preserve"> ramową</w:t>
      </w:r>
      <w:r w:rsidRPr="008F46AB">
        <w:rPr>
          <w:rFonts w:ascii="Arial" w:eastAsia="Times New Roman" w:hAnsi="Arial" w:cs="Arial"/>
          <w:bCs/>
          <w:color w:val="auto"/>
          <w:sz w:val="20"/>
          <w:szCs w:val="20"/>
          <w:lang w:eastAsia="ar-SA" w:bidi="ar-SA"/>
        </w:rPr>
        <w:t xml:space="preserve"> wraz z Załącznikami</w:t>
      </w:r>
      <w:r w:rsidR="00F964D7" w:rsidRPr="008F46AB">
        <w:rPr>
          <w:rFonts w:ascii="Arial" w:eastAsia="Times New Roman" w:hAnsi="Arial" w:cs="Arial"/>
          <w:bCs/>
          <w:color w:val="auto"/>
          <w:sz w:val="20"/>
          <w:szCs w:val="20"/>
          <w:lang w:eastAsia="ar-SA" w:bidi="ar-SA"/>
        </w:rPr>
        <w:t>.</w:t>
      </w:r>
      <w:r w:rsidRPr="008F46AB">
        <w:rPr>
          <w:rFonts w:ascii="Arial" w:eastAsia="Times New Roman" w:hAnsi="Arial" w:cs="Arial"/>
          <w:bCs/>
          <w:color w:val="auto"/>
          <w:sz w:val="20"/>
          <w:szCs w:val="20"/>
          <w:lang w:eastAsia="ar-SA" w:bidi="ar-SA"/>
        </w:rPr>
        <w:t xml:space="preserve"> </w:t>
      </w:r>
    </w:p>
    <w:p w14:paraId="660B47CF" w14:textId="7157461A" w:rsidR="00092E79" w:rsidRDefault="00C56398"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Towar</w:t>
      </w:r>
      <w:r w:rsidR="00092E79" w:rsidRPr="008F46AB">
        <w:rPr>
          <w:rFonts w:ascii="Arial" w:eastAsia="Times New Roman" w:hAnsi="Arial" w:cs="Arial"/>
          <w:b/>
          <w:bCs/>
          <w:color w:val="auto"/>
          <w:sz w:val="20"/>
          <w:szCs w:val="20"/>
          <w:lang w:eastAsia="ar-SA" w:bidi="ar-SA"/>
        </w:rPr>
        <w:t xml:space="preserve"> </w:t>
      </w:r>
      <w:r w:rsidR="00092E79" w:rsidRPr="00B65305">
        <w:rPr>
          <w:rFonts w:ascii="Arial" w:eastAsia="Times New Roman" w:hAnsi="Arial" w:cs="Arial"/>
          <w:bCs/>
          <w:color w:val="auto"/>
          <w:sz w:val="20"/>
          <w:szCs w:val="20"/>
          <w:lang w:eastAsia="ar-SA" w:bidi="ar-SA"/>
        </w:rPr>
        <w:t>–</w:t>
      </w:r>
      <w:r w:rsidR="008807DC">
        <w:rPr>
          <w:rFonts w:ascii="Arial" w:eastAsia="Times New Roman" w:hAnsi="Arial" w:cs="Arial"/>
          <w:bCs/>
          <w:color w:val="auto"/>
          <w:sz w:val="20"/>
          <w:szCs w:val="20"/>
          <w:lang w:eastAsia="ar-SA" w:bidi="ar-SA"/>
        </w:rPr>
        <w:t xml:space="preserve"> zwany też Asortymentem, Produktem lub W</w:t>
      </w:r>
      <w:r w:rsidR="008807DC" w:rsidRPr="008807DC">
        <w:rPr>
          <w:rFonts w:ascii="Arial" w:eastAsia="Times New Roman" w:hAnsi="Arial" w:cs="Arial"/>
          <w:bCs/>
          <w:color w:val="auto"/>
          <w:sz w:val="20"/>
          <w:szCs w:val="20"/>
          <w:lang w:eastAsia="ar-SA" w:bidi="ar-SA"/>
        </w:rPr>
        <w:t xml:space="preserve">yrobem; </w:t>
      </w:r>
      <w:r w:rsidR="008807DC" w:rsidRPr="0014312F">
        <w:rPr>
          <w:rFonts w:ascii="Arial" w:eastAsia="Times New Roman" w:hAnsi="Arial" w:cs="Arial"/>
          <w:bCs/>
          <w:color w:val="auto"/>
          <w:sz w:val="20"/>
          <w:szCs w:val="20"/>
          <w:lang w:eastAsia="ar-SA" w:bidi="ar-SA"/>
        </w:rPr>
        <w:t xml:space="preserve">oznacza </w:t>
      </w:r>
      <w:r w:rsidR="00DA1310" w:rsidRPr="0014312F">
        <w:rPr>
          <w:rFonts w:ascii="Arial" w:eastAsia="Times New Roman" w:hAnsi="Arial" w:cs="Arial"/>
          <w:bCs/>
          <w:color w:val="auto"/>
          <w:sz w:val="20"/>
          <w:szCs w:val="20"/>
          <w:highlight w:val="lightGray"/>
          <w:lang w:eastAsia="ar-SA" w:bidi="ar-SA"/>
        </w:rPr>
        <w:t>………………………….</w:t>
      </w:r>
      <w:r w:rsidR="006D69F9">
        <w:rPr>
          <w:rFonts w:ascii="Arial" w:eastAsia="Times New Roman" w:hAnsi="Arial" w:cs="Arial"/>
          <w:bCs/>
          <w:color w:val="auto"/>
          <w:sz w:val="20"/>
          <w:szCs w:val="20"/>
          <w:lang w:eastAsia="ar-SA" w:bidi="ar-SA"/>
        </w:rPr>
        <w:t xml:space="preserve">  wskazany/e</w:t>
      </w:r>
      <w:r w:rsidR="008807DC" w:rsidRPr="008F46AB">
        <w:rPr>
          <w:rFonts w:ascii="Arial" w:eastAsia="Times New Roman" w:hAnsi="Arial" w:cs="Arial"/>
          <w:bCs/>
          <w:color w:val="auto"/>
          <w:sz w:val="20"/>
          <w:szCs w:val="20"/>
          <w:lang w:eastAsia="ar-SA" w:bidi="ar-SA"/>
        </w:rPr>
        <w:t xml:space="preserve"> w Cenniku stanowiącym Załącznik nr 1 do Umowy</w:t>
      </w:r>
      <w:r w:rsidR="00DA1310">
        <w:rPr>
          <w:rFonts w:ascii="Arial" w:eastAsia="Times New Roman" w:hAnsi="Arial" w:cs="Arial"/>
          <w:bCs/>
          <w:color w:val="auto"/>
          <w:sz w:val="20"/>
          <w:szCs w:val="20"/>
          <w:lang w:eastAsia="ar-SA" w:bidi="ar-SA"/>
        </w:rPr>
        <w:t>.</w:t>
      </w:r>
    </w:p>
    <w:p w14:paraId="266FC5D9" w14:textId="77777777" w:rsidR="00DB7C4B" w:rsidRPr="008F46AB" w:rsidRDefault="00DB7C4B" w:rsidP="00DB7C4B">
      <w:pPr>
        <w:widowControl/>
        <w:suppressAutoHyphens/>
        <w:spacing w:line="360" w:lineRule="auto"/>
        <w:jc w:val="both"/>
        <w:rPr>
          <w:rFonts w:ascii="Arial" w:eastAsia="Times New Roman" w:hAnsi="Arial" w:cs="Arial"/>
          <w:bCs/>
          <w:color w:val="auto"/>
          <w:sz w:val="20"/>
          <w:szCs w:val="20"/>
          <w:lang w:eastAsia="ar-SA" w:bidi="ar-SA"/>
        </w:rPr>
      </w:pPr>
      <w:r>
        <w:rPr>
          <w:rFonts w:ascii="Arial" w:eastAsia="Times New Roman" w:hAnsi="Arial" w:cs="Arial"/>
          <w:b/>
          <w:bCs/>
          <w:color w:val="auto"/>
          <w:sz w:val="20"/>
          <w:szCs w:val="20"/>
          <w:lang w:eastAsia="ar-SA" w:bidi="ar-SA"/>
        </w:rPr>
        <w:t>Sprzedaż i dostawa</w:t>
      </w:r>
      <w:r w:rsidR="00F76B3B">
        <w:rPr>
          <w:rFonts w:ascii="Arial" w:eastAsia="Times New Roman" w:hAnsi="Arial" w:cs="Arial"/>
          <w:bCs/>
          <w:color w:val="auto"/>
          <w:sz w:val="20"/>
          <w:szCs w:val="20"/>
          <w:lang w:eastAsia="ar-SA" w:bidi="ar-SA"/>
        </w:rPr>
        <w:t xml:space="preserve"> – </w:t>
      </w:r>
      <w:r>
        <w:rPr>
          <w:rFonts w:ascii="Arial" w:eastAsia="Times New Roman" w:hAnsi="Arial" w:cs="Arial"/>
          <w:bCs/>
          <w:color w:val="auto"/>
          <w:sz w:val="20"/>
          <w:szCs w:val="20"/>
          <w:lang w:eastAsia="ar-SA" w:bidi="ar-SA"/>
        </w:rPr>
        <w:t>oznacza sprzedaż oraz dostawę Towaru do miejsca wskazanego w Zamówieniu.</w:t>
      </w:r>
    </w:p>
    <w:p w14:paraId="59CEABFC" w14:textId="4FFC8B10" w:rsidR="00092E79" w:rsidRPr="008F46AB" w:rsidRDefault="00092E79" w:rsidP="008F46AB">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Zamówienie </w:t>
      </w:r>
      <w:r w:rsidRPr="00B65305">
        <w:rPr>
          <w:rFonts w:ascii="Arial" w:eastAsia="Times New Roman" w:hAnsi="Arial" w:cs="Arial"/>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 xml:space="preserve">oznacza Zamówienie </w:t>
      </w:r>
      <w:r w:rsidR="009A1908" w:rsidRPr="008F46AB">
        <w:rPr>
          <w:rFonts w:ascii="Arial" w:eastAsia="Times New Roman" w:hAnsi="Arial" w:cs="Arial"/>
          <w:bCs/>
          <w:color w:val="auto"/>
          <w:sz w:val="20"/>
          <w:szCs w:val="20"/>
          <w:lang w:eastAsia="ar-SA" w:bidi="ar-SA"/>
        </w:rPr>
        <w:t>Zamawiającego</w:t>
      </w:r>
      <w:r w:rsidRPr="008F46AB">
        <w:rPr>
          <w:rFonts w:ascii="Arial" w:eastAsia="Times New Roman" w:hAnsi="Arial" w:cs="Arial"/>
          <w:bCs/>
          <w:color w:val="auto"/>
          <w:sz w:val="20"/>
          <w:szCs w:val="20"/>
          <w:lang w:eastAsia="ar-SA" w:bidi="ar-SA"/>
        </w:rPr>
        <w:t xml:space="preserve"> na </w:t>
      </w:r>
      <w:r w:rsidR="002922E8" w:rsidRPr="008F46AB">
        <w:rPr>
          <w:rFonts w:ascii="Arial" w:eastAsia="Times New Roman" w:hAnsi="Arial" w:cs="Arial"/>
          <w:bCs/>
          <w:color w:val="auto"/>
          <w:sz w:val="20"/>
          <w:szCs w:val="20"/>
          <w:lang w:eastAsia="ar-SA" w:bidi="ar-SA"/>
        </w:rPr>
        <w:t>Towar</w:t>
      </w:r>
      <w:r w:rsidRPr="008F46AB">
        <w:rPr>
          <w:rFonts w:ascii="Arial" w:eastAsia="Times New Roman" w:hAnsi="Arial" w:cs="Arial"/>
          <w:bCs/>
          <w:color w:val="auto"/>
          <w:sz w:val="20"/>
          <w:szCs w:val="20"/>
          <w:lang w:eastAsia="ar-SA" w:bidi="ar-SA"/>
        </w:rPr>
        <w:t xml:space="preserve"> na warunkach niniejszej Umowy. </w:t>
      </w:r>
    </w:p>
    <w:p w14:paraId="2F3E31E2" w14:textId="13B1FE7D" w:rsidR="00092E79" w:rsidRDefault="00B65305" w:rsidP="008F46AB">
      <w:pPr>
        <w:widowControl/>
        <w:suppressAutoHyphens/>
        <w:spacing w:line="360" w:lineRule="auto"/>
        <w:jc w:val="both"/>
        <w:rPr>
          <w:rFonts w:ascii="Arial" w:eastAsia="Times New Roman" w:hAnsi="Arial" w:cs="Arial"/>
          <w:bCs/>
          <w:color w:val="auto"/>
          <w:sz w:val="20"/>
          <w:szCs w:val="20"/>
          <w:lang w:eastAsia="ar-SA" w:bidi="ar-SA"/>
        </w:rPr>
      </w:pPr>
      <w:r>
        <w:rPr>
          <w:rFonts w:ascii="Arial" w:eastAsia="Times New Roman" w:hAnsi="Arial" w:cs="Arial"/>
          <w:b/>
          <w:bCs/>
          <w:color w:val="auto"/>
          <w:sz w:val="20"/>
          <w:szCs w:val="20"/>
          <w:lang w:eastAsia="ar-SA" w:bidi="ar-SA"/>
        </w:rPr>
        <w:lastRenderedPageBreak/>
        <w:t xml:space="preserve">Faktura </w:t>
      </w:r>
      <w:r w:rsidR="00092E79" w:rsidRPr="00B65305">
        <w:rPr>
          <w:rFonts w:ascii="Arial" w:eastAsia="Times New Roman" w:hAnsi="Arial" w:cs="Arial"/>
          <w:bCs/>
          <w:color w:val="auto"/>
          <w:sz w:val="20"/>
          <w:szCs w:val="20"/>
          <w:lang w:eastAsia="ar-SA" w:bidi="ar-SA"/>
        </w:rPr>
        <w:t>–</w:t>
      </w:r>
      <w:r w:rsidR="00092E79" w:rsidRPr="008F46AB">
        <w:rPr>
          <w:rFonts w:ascii="Arial" w:eastAsia="Times New Roman" w:hAnsi="Arial" w:cs="Arial"/>
          <w:b/>
          <w:bCs/>
          <w:color w:val="auto"/>
          <w:sz w:val="20"/>
          <w:szCs w:val="20"/>
          <w:lang w:eastAsia="ar-SA" w:bidi="ar-SA"/>
        </w:rPr>
        <w:t xml:space="preserve"> </w:t>
      </w:r>
      <w:r w:rsidR="00092E79" w:rsidRPr="008F46AB">
        <w:rPr>
          <w:rFonts w:ascii="Arial" w:eastAsia="Times New Roman" w:hAnsi="Arial" w:cs="Arial"/>
          <w:bCs/>
          <w:color w:val="auto"/>
          <w:sz w:val="20"/>
          <w:szCs w:val="20"/>
          <w:lang w:eastAsia="ar-SA" w:bidi="ar-SA"/>
        </w:rPr>
        <w:t xml:space="preserve">dokument </w:t>
      </w:r>
      <w:r w:rsidR="00F94479" w:rsidRPr="008F46AB">
        <w:rPr>
          <w:rFonts w:ascii="Arial" w:eastAsia="Times New Roman" w:hAnsi="Arial" w:cs="Arial"/>
          <w:bCs/>
          <w:color w:val="auto"/>
          <w:sz w:val="20"/>
          <w:szCs w:val="20"/>
          <w:lang w:eastAsia="ar-SA" w:bidi="ar-SA"/>
        </w:rPr>
        <w:t>księgowy</w:t>
      </w:r>
      <w:r w:rsidR="005D585B">
        <w:rPr>
          <w:rFonts w:ascii="Arial" w:eastAsia="Times New Roman" w:hAnsi="Arial" w:cs="Arial"/>
          <w:bCs/>
          <w:color w:val="auto"/>
          <w:sz w:val="20"/>
          <w:szCs w:val="20"/>
          <w:lang w:eastAsia="ar-SA" w:bidi="ar-SA"/>
        </w:rPr>
        <w:t xml:space="preserve"> wystawiony przez Sprzedającego, a zaakceptowany przez Zamawiającego </w:t>
      </w:r>
      <w:r w:rsidR="00F94479" w:rsidRPr="008F46AB">
        <w:rPr>
          <w:rFonts w:ascii="Arial" w:eastAsia="Times New Roman" w:hAnsi="Arial" w:cs="Arial"/>
          <w:bCs/>
          <w:color w:val="auto"/>
          <w:sz w:val="20"/>
          <w:szCs w:val="20"/>
          <w:lang w:eastAsia="ar-SA" w:bidi="ar-SA"/>
        </w:rPr>
        <w:t xml:space="preserve">potwierdza realizację </w:t>
      </w:r>
      <w:r w:rsidR="005D585B">
        <w:rPr>
          <w:rFonts w:ascii="Arial" w:eastAsia="Times New Roman" w:hAnsi="Arial" w:cs="Arial"/>
          <w:bCs/>
          <w:color w:val="auto"/>
          <w:sz w:val="20"/>
          <w:szCs w:val="20"/>
          <w:lang w:eastAsia="ar-SA" w:bidi="ar-SA"/>
        </w:rPr>
        <w:t>przedmiotu Umowy przez Sprzedającego</w:t>
      </w:r>
      <w:r w:rsidR="00092E79" w:rsidRPr="008F46AB">
        <w:rPr>
          <w:rFonts w:ascii="Arial" w:eastAsia="Times New Roman" w:hAnsi="Arial" w:cs="Arial"/>
          <w:bCs/>
          <w:color w:val="auto"/>
          <w:sz w:val="20"/>
          <w:szCs w:val="20"/>
          <w:lang w:eastAsia="ar-SA" w:bidi="ar-SA"/>
        </w:rPr>
        <w:t xml:space="preserve"> </w:t>
      </w:r>
      <w:r w:rsidR="005D585B">
        <w:rPr>
          <w:rFonts w:ascii="Arial" w:eastAsia="Times New Roman" w:hAnsi="Arial" w:cs="Arial"/>
          <w:bCs/>
          <w:color w:val="auto"/>
          <w:sz w:val="20"/>
          <w:szCs w:val="20"/>
          <w:lang w:eastAsia="ar-SA" w:bidi="ar-SA"/>
        </w:rPr>
        <w:t xml:space="preserve">oraz </w:t>
      </w:r>
      <w:r w:rsidR="00C408BE">
        <w:rPr>
          <w:rFonts w:ascii="Arial" w:eastAsia="Times New Roman" w:hAnsi="Arial" w:cs="Arial"/>
          <w:bCs/>
          <w:color w:val="auto"/>
          <w:sz w:val="20"/>
          <w:szCs w:val="20"/>
          <w:lang w:eastAsia="ar-SA" w:bidi="ar-SA"/>
        </w:rPr>
        <w:t>stanowi podstawę do zapłaty ceny na rzecz Sprzedającego.</w:t>
      </w:r>
    </w:p>
    <w:p w14:paraId="580A572C" w14:textId="2516DA17" w:rsidR="00797614" w:rsidRPr="00797614" w:rsidRDefault="00D874DC" w:rsidP="00797614">
      <w:pPr>
        <w:widowControl/>
        <w:suppressAutoHyphens/>
        <w:spacing w:line="360" w:lineRule="auto"/>
        <w:jc w:val="both"/>
        <w:rPr>
          <w:rFonts w:ascii="Arial" w:eastAsia="Times New Roman" w:hAnsi="Arial" w:cs="Arial"/>
          <w:bCs/>
          <w:color w:val="auto"/>
          <w:sz w:val="20"/>
          <w:szCs w:val="20"/>
          <w:lang w:eastAsia="ar-SA" w:bidi="ar-SA"/>
        </w:rPr>
      </w:pPr>
      <w:r w:rsidRPr="002A3C6E">
        <w:rPr>
          <w:rFonts w:ascii="Arial" w:eastAsia="Times New Roman" w:hAnsi="Arial" w:cs="Arial"/>
          <w:b/>
          <w:color w:val="auto"/>
          <w:sz w:val="20"/>
          <w:szCs w:val="20"/>
          <w:lang w:eastAsia="ar-SA" w:bidi="ar-SA"/>
        </w:rPr>
        <w:t>Dokument WZ</w:t>
      </w:r>
      <w:r>
        <w:rPr>
          <w:rFonts w:ascii="Arial" w:eastAsia="Times New Roman" w:hAnsi="Arial" w:cs="Arial"/>
          <w:bCs/>
          <w:color w:val="auto"/>
          <w:sz w:val="20"/>
          <w:szCs w:val="20"/>
          <w:lang w:eastAsia="ar-SA" w:bidi="ar-SA"/>
        </w:rPr>
        <w:t xml:space="preserve"> - </w:t>
      </w:r>
      <w:r w:rsidR="00797614" w:rsidRPr="00797614">
        <w:rPr>
          <w:rFonts w:ascii="Arial" w:eastAsia="Times New Roman" w:hAnsi="Arial" w:cs="Arial"/>
          <w:bCs/>
          <w:color w:val="auto"/>
          <w:sz w:val="20"/>
          <w:szCs w:val="20"/>
          <w:lang w:eastAsia="ar-SA" w:bidi="ar-SA"/>
        </w:rPr>
        <w:t>dokument potwierdzający realizację zakupów przez Zamawiającego</w:t>
      </w:r>
      <w:r w:rsidR="00C32405">
        <w:rPr>
          <w:rFonts w:ascii="Arial" w:eastAsia="Times New Roman" w:hAnsi="Arial" w:cs="Arial"/>
          <w:bCs/>
          <w:color w:val="auto"/>
          <w:sz w:val="20"/>
          <w:szCs w:val="20"/>
          <w:lang w:eastAsia="ar-SA" w:bidi="ar-SA"/>
        </w:rPr>
        <w:t xml:space="preserve"> </w:t>
      </w:r>
      <w:r w:rsidR="00797614" w:rsidRPr="00797614">
        <w:rPr>
          <w:rFonts w:ascii="Arial" w:eastAsia="Times New Roman" w:hAnsi="Arial" w:cs="Arial"/>
          <w:bCs/>
          <w:color w:val="auto"/>
          <w:sz w:val="20"/>
          <w:szCs w:val="20"/>
          <w:lang w:eastAsia="ar-SA" w:bidi="ar-SA"/>
        </w:rPr>
        <w:t>u Sprzedającego wystawiony przez Sprzedającego.</w:t>
      </w:r>
    </w:p>
    <w:p w14:paraId="000C8312" w14:textId="77777777" w:rsidR="00092E79" w:rsidRPr="00FA2352" w:rsidRDefault="00092E79" w:rsidP="008F46AB">
      <w:pPr>
        <w:spacing w:after="120" w:line="360" w:lineRule="auto"/>
        <w:jc w:val="both"/>
        <w:rPr>
          <w:rFonts w:ascii="Arial" w:eastAsia="Arial" w:hAnsi="Arial" w:cs="Arial"/>
          <w:color w:val="auto"/>
          <w:sz w:val="20"/>
          <w:szCs w:val="20"/>
          <w:lang w:eastAsia="en-US" w:bidi="ar-SA"/>
        </w:rPr>
      </w:pPr>
    </w:p>
    <w:p w14:paraId="7B0D0674" w14:textId="3DF51A1B" w:rsidR="009A1908" w:rsidRDefault="00092E79" w:rsidP="0036324C">
      <w:pPr>
        <w:keepNext/>
        <w:keepLines/>
        <w:spacing w:line="276" w:lineRule="auto"/>
        <w:jc w:val="center"/>
        <w:outlineLvl w:val="1"/>
        <w:rPr>
          <w:rFonts w:ascii="Arial" w:eastAsia="Arial" w:hAnsi="Arial" w:cs="Arial"/>
          <w:b/>
          <w:bCs/>
          <w:color w:val="auto"/>
          <w:sz w:val="20"/>
          <w:szCs w:val="20"/>
          <w:lang w:eastAsia="en-US" w:bidi="ar-SA"/>
        </w:rPr>
      </w:pPr>
      <w:bookmarkStart w:id="0" w:name="bookmark0"/>
      <w:bookmarkStart w:id="1" w:name="bookmark1"/>
      <w:bookmarkStart w:id="2" w:name="bookmark2"/>
      <w:r w:rsidRPr="00092E79">
        <w:rPr>
          <w:rFonts w:ascii="Calibri" w:eastAsia="Times New Roman" w:hAnsi="Calibri" w:cs="Calibri"/>
          <w:b/>
          <w:bCs/>
          <w:color w:val="auto"/>
          <w:sz w:val="22"/>
          <w:lang w:eastAsia="ar-SA" w:bidi="ar-SA"/>
        </w:rPr>
        <w:t xml:space="preserve">§ </w:t>
      </w:r>
      <w:r w:rsidR="003B7636" w:rsidRPr="00FA2352">
        <w:rPr>
          <w:rFonts w:ascii="Arial" w:eastAsia="Arial" w:hAnsi="Arial" w:cs="Arial"/>
          <w:b/>
          <w:bCs/>
          <w:color w:val="auto"/>
          <w:sz w:val="20"/>
          <w:szCs w:val="20"/>
          <w:lang w:eastAsia="en-US" w:bidi="ar-SA"/>
        </w:rPr>
        <w:t xml:space="preserve">1 </w:t>
      </w:r>
    </w:p>
    <w:p w14:paraId="3DBD83D5" w14:textId="77777777" w:rsidR="003B7636" w:rsidRPr="00FA2352" w:rsidRDefault="003B7636" w:rsidP="003B7636">
      <w:pPr>
        <w:keepNext/>
        <w:keepLines/>
        <w:spacing w:after="240" w:line="276"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PRZEDMIOT UMOWY</w:t>
      </w:r>
      <w:bookmarkEnd w:id="0"/>
      <w:bookmarkEnd w:id="1"/>
      <w:bookmarkEnd w:id="2"/>
    </w:p>
    <w:p w14:paraId="2A775507" w14:textId="0B50F3BD" w:rsidR="003B7636" w:rsidRDefault="00D703C4" w:rsidP="006E3E11">
      <w:pPr>
        <w:numPr>
          <w:ilvl w:val="0"/>
          <w:numId w:val="1"/>
        </w:numPr>
        <w:spacing w:line="360" w:lineRule="auto"/>
        <w:ind w:left="426" w:hanging="426"/>
        <w:jc w:val="both"/>
        <w:rPr>
          <w:rFonts w:ascii="Arial" w:eastAsia="Arial" w:hAnsi="Arial" w:cs="Arial"/>
          <w:color w:val="auto"/>
          <w:sz w:val="20"/>
          <w:szCs w:val="20"/>
          <w:lang w:eastAsia="en-US" w:bidi="ar-SA"/>
        </w:rPr>
      </w:pPr>
      <w:bookmarkStart w:id="3" w:name="bookmark3"/>
      <w:bookmarkEnd w:id="3"/>
      <w:r>
        <w:rPr>
          <w:rFonts w:ascii="Arial" w:eastAsia="Arial" w:hAnsi="Arial" w:cs="Arial"/>
          <w:color w:val="auto"/>
          <w:sz w:val="20"/>
          <w:szCs w:val="20"/>
          <w:lang w:eastAsia="en-US" w:bidi="ar-SA"/>
        </w:rPr>
        <w:t>Przedmiotem niniejszej Umowy jest ustalenie zasad współpracy pomiędzy Zamawiającym</w:t>
      </w:r>
      <w:r w:rsidR="00E1371D">
        <w:rPr>
          <w:rFonts w:ascii="Arial" w:eastAsia="Arial" w:hAnsi="Arial" w:cs="Arial"/>
          <w:color w:val="auto"/>
          <w:sz w:val="20"/>
          <w:szCs w:val="20"/>
          <w:lang w:eastAsia="en-US" w:bidi="ar-SA"/>
        </w:rPr>
        <w:t xml:space="preserve">                          </w:t>
      </w:r>
      <w:r w:rsidR="001D38D8">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 xml:space="preserve">a Sprzedającym w zakresie warunków sprzedaży i dostawy Towaru, określonego w </w:t>
      </w:r>
      <w:r w:rsidRPr="00D703C4">
        <w:rPr>
          <w:rFonts w:ascii="Arial" w:eastAsia="Arial" w:hAnsi="Arial" w:cs="Arial"/>
          <w:b/>
          <w:color w:val="auto"/>
          <w:sz w:val="20"/>
          <w:szCs w:val="20"/>
          <w:lang w:eastAsia="en-US" w:bidi="ar-SA"/>
        </w:rPr>
        <w:t>Załączniku nr 1</w:t>
      </w:r>
      <w:r>
        <w:rPr>
          <w:rFonts w:ascii="Arial" w:eastAsia="Arial" w:hAnsi="Arial" w:cs="Arial"/>
          <w:color w:val="auto"/>
          <w:sz w:val="20"/>
          <w:szCs w:val="20"/>
          <w:lang w:eastAsia="en-US" w:bidi="ar-SA"/>
        </w:rPr>
        <w:t xml:space="preserve"> do Umowy.</w:t>
      </w:r>
    </w:p>
    <w:p w14:paraId="58019756" w14:textId="5E3B8028" w:rsidR="003B7636" w:rsidRDefault="003B7636" w:rsidP="006E3E11">
      <w:pPr>
        <w:numPr>
          <w:ilvl w:val="0"/>
          <w:numId w:val="1"/>
        </w:numPr>
        <w:spacing w:line="360" w:lineRule="auto"/>
        <w:ind w:left="426" w:hanging="426"/>
        <w:jc w:val="both"/>
        <w:rPr>
          <w:rFonts w:ascii="Arial" w:eastAsia="Arial" w:hAnsi="Arial" w:cs="Arial"/>
          <w:color w:val="auto"/>
          <w:sz w:val="20"/>
          <w:szCs w:val="20"/>
          <w:lang w:eastAsia="en-US" w:bidi="ar-SA"/>
        </w:rPr>
      </w:pPr>
      <w:bookmarkStart w:id="4" w:name="bookmark4"/>
      <w:bookmarkEnd w:id="4"/>
      <w:r w:rsidRPr="00FA2352">
        <w:rPr>
          <w:rFonts w:ascii="Arial" w:eastAsia="Arial" w:hAnsi="Arial" w:cs="Arial"/>
          <w:color w:val="auto"/>
          <w:sz w:val="20"/>
          <w:szCs w:val="20"/>
          <w:lang w:eastAsia="en-US" w:bidi="ar-SA"/>
        </w:rPr>
        <w:t>Umowa ma charakter ramowy, co oznacza, że określa ona generalne warunki współpracy Stron</w:t>
      </w:r>
      <w:r w:rsidR="00C61167">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i samodzielnie nie stanowi </w:t>
      </w:r>
      <w:r w:rsidR="00D806BA">
        <w:rPr>
          <w:rFonts w:ascii="Arial" w:eastAsia="Arial" w:hAnsi="Arial" w:cs="Arial"/>
          <w:color w:val="auto"/>
          <w:sz w:val="20"/>
          <w:szCs w:val="20"/>
          <w:lang w:eastAsia="en-US" w:bidi="ar-SA"/>
        </w:rPr>
        <w:t>Z</w:t>
      </w:r>
      <w:r w:rsidR="00D806BA" w:rsidRPr="00FA2352">
        <w:rPr>
          <w:rFonts w:ascii="Arial" w:eastAsia="Arial" w:hAnsi="Arial" w:cs="Arial"/>
          <w:color w:val="auto"/>
          <w:sz w:val="20"/>
          <w:szCs w:val="20"/>
          <w:lang w:eastAsia="en-US" w:bidi="ar-SA"/>
        </w:rPr>
        <w:t xml:space="preserve">amówienia </w:t>
      </w:r>
      <w:r w:rsidR="000F7511">
        <w:rPr>
          <w:rFonts w:ascii="Arial" w:eastAsia="Arial" w:hAnsi="Arial" w:cs="Arial"/>
          <w:color w:val="auto"/>
          <w:sz w:val="20"/>
          <w:szCs w:val="20"/>
          <w:lang w:eastAsia="en-US" w:bidi="ar-SA"/>
        </w:rPr>
        <w:t>na sprzedaż i dostawę Towaru</w:t>
      </w:r>
      <w:r w:rsidRPr="00FA2352">
        <w:rPr>
          <w:rFonts w:ascii="Arial" w:eastAsia="Arial" w:hAnsi="Arial" w:cs="Arial"/>
          <w:color w:val="auto"/>
          <w:sz w:val="20"/>
          <w:szCs w:val="20"/>
          <w:lang w:eastAsia="en-US" w:bidi="ar-SA"/>
        </w:rPr>
        <w:t>.</w:t>
      </w:r>
    </w:p>
    <w:p w14:paraId="5017B53A" w14:textId="77777777" w:rsidR="00692373" w:rsidRPr="00B06A6B" w:rsidRDefault="003B7636" w:rsidP="006E3E11">
      <w:pPr>
        <w:numPr>
          <w:ilvl w:val="0"/>
          <w:numId w:val="1"/>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w:t>
      </w:r>
      <w:r w:rsidR="006C1283">
        <w:rPr>
          <w:rFonts w:ascii="Arial" w:eastAsia="Arial" w:hAnsi="Arial" w:cs="Arial"/>
          <w:color w:val="auto"/>
          <w:sz w:val="20"/>
          <w:szCs w:val="20"/>
          <w:lang w:eastAsia="en-US" w:bidi="ar-SA"/>
        </w:rPr>
        <w:t>amawiający nie udziela Sprzedającemu</w:t>
      </w:r>
      <w:r w:rsidRPr="00066F94">
        <w:rPr>
          <w:rFonts w:ascii="Arial" w:eastAsia="Arial" w:hAnsi="Arial" w:cs="Arial"/>
          <w:color w:val="auto"/>
          <w:sz w:val="20"/>
          <w:szCs w:val="20"/>
          <w:lang w:eastAsia="en-US" w:bidi="ar-SA"/>
        </w:rPr>
        <w:t xml:space="preserve"> wyłączności na realizację </w:t>
      </w:r>
      <w:bookmarkStart w:id="5" w:name="bookmark5"/>
      <w:bookmarkEnd w:id="5"/>
      <w:r w:rsidR="0079789D">
        <w:rPr>
          <w:rFonts w:ascii="Arial" w:eastAsia="Arial" w:hAnsi="Arial" w:cs="Arial"/>
          <w:color w:val="auto"/>
          <w:sz w:val="20"/>
          <w:szCs w:val="20"/>
          <w:lang w:eastAsia="en-US" w:bidi="ar-SA"/>
        </w:rPr>
        <w:t>przedmiotu Umowy</w:t>
      </w:r>
      <w:r>
        <w:rPr>
          <w:rFonts w:ascii="Arial" w:eastAsia="Arial" w:hAnsi="Arial" w:cs="Arial"/>
          <w:color w:val="auto"/>
          <w:sz w:val="20"/>
          <w:szCs w:val="20"/>
          <w:lang w:eastAsia="en-US" w:bidi="ar-SA"/>
        </w:rPr>
        <w:t>.</w:t>
      </w:r>
    </w:p>
    <w:p w14:paraId="38905CFE" w14:textId="77777777" w:rsidR="003B7636" w:rsidRPr="00FA2352" w:rsidRDefault="003B7636" w:rsidP="007E5A89">
      <w:pPr>
        <w:spacing w:line="360" w:lineRule="auto"/>
        <w:ind w:left="426"/>
        <w:jc w:val="both"/>
        <w:rPr>
          <w:rFonts w:ascii="Arial" w:eastAsia="Arial" w:hAnsi="Arial" w:cs="Arial"/>
          <w:color w:val="auto"/>
          <w:sz w:val="20"/>
          <w:szCs w:val="20"/>
          <w:lang w:eastAsia="en-US" w:bidi="ar-SA"/>
        </w:rPr>
      </w:pPr>
      <w:bookmarkStart w:id="6" w:name="bookmark7"/>
      <w:bookmarkEnd w:id="6"/>
    </w:p>
    <w:p w14:paraId="154C5DD5" w14:textId="577DEB9A" w:rsidR="00FC288A" w:rsidRPr="00571A85" w:rsidRDefault="00092E79" w:rsidP="0036324C">
      <w:pPr>
        <w:keepNext/>
        <w:keepLines/>
        <w:spacing w:line="360" w:lineRule="auto"/>
        <w:jc w:val="center"/>
        <w:outlineLvl w:val="1"/>
        <w:rPr>
          <w:rFonts w:ascii="Arial" w:eastAsia="Arial" w:hAnsi="Arial" w:cs="Arial"/>
          <w:b/>
          <w:bCs/>
          <w:color w:val="auto"/>
          <w:sz w:val="20"/>
          <w:szCs w:val="20"/>
          <w:lang w:eastAsia="en-US" w:bidi="ar-SA"/>
        </w:rPr>
      </w:pPr>
      <w:bookmarkStart w:id="7" w:name="bookmark32"/>
      <w:bookmarkStart w:id="8" w:name="bookmark33"/>
      <w:bookmarkStart w:id="9" w:name="bookmark34"/>
      <w:r w:rsidRPr="00571A85">
        <w:rPr>
          <w:rFonts w:ascii="Calibri" w:eastAsia="Times New Roman" w:hAnsi="Calibri" w:cs="Calibri"/>
          <w:b/>
          <w:bCs/>
          <w:color w:val="auto"/>
          <w:sz w:val="22"/>
          <w:lang w:eastAsia="ar-SA" w:bidi="ar-SA"/>
        </w:rPr>
        <w:t xml:space="preserve">§ </w:t>
      </w:r>
      <w:r w:rsidR="003B7636" w:rsidRPr="00571A85">
        <w:rPr>
          <w:rFonts w:ascii="Arial" w:eastAsia="Arial" w:hAnsi="Arial" w:cs="Arial"/>
          <w:b/>
          <w:bCs/>
          <w:color w:val="auto"/>
          <w:sz w:val="20"/>
          <w:szCs w:val="20"/>
          <w:lang w:eastAsia="en-US" w:bidi="ar-SA"/>
        </w:rPr>
        <w:t xml:space="preserve">2 </w:t>
      </w:r>
    </w:p>
    <w:p w14:paraId="2DB87AE3" w14:textId="77777777" w:rsidR="003B7636" w:rsidRPr="00571A85" w:rsidRDefault="003B7636" w:rsidP="0036324C">
      <w:pPr>
        <w:keepNext/>
        <w:keepLines/>
        <w:spacing w:after="240" w:line="360" w:lineRule="auto"/>
        <w:jc w:val="center"/>
        <w:outlineLvl w:val="1"/>
        <w:rPr>
          <w:rFonts w:ascii="Arial" w:eastAsia="Arial" w:hAnsi="Arial" w:cs="Arial"/>
          <w:b/>
          <w:bCs/>
          <w:color w:val="auto"/>
          <w:sz w:val="20"/>
          <w:szCs w:val="20"/>
          <w:lang w:eastAsia="en-US" w:bidi="ar-SA"/>
        </w:rPr>
      </w:pPr>
      <w:r w:rsidRPr="00571A85">
        <w:rPr>
          <w:rFonts w:ascii="Arial" w:eastAsia="Arial" w:hAnsi="Arial" w:cs="Arial"/>
          <w:b/>
          <w:bCs/>
          <w:color w:val="auto"/>
          <w:sz w:val="20"/>
          <w:szCs w:val="20"/>
          <w:lang w:eastAsia="en-US" w:bidi="ar-SA"/>
        </w:rPr>
        <w:t xml:space="preserve"> SPOSÓB REALIZACJI</w:t>
      </w:r>
    </w:p>
    <w:p w14:paraId="771046D7" w14:textId="7268B882" w:rsidR="0015517E" w:rsidRPr="00571A85" w:rsidRDefault="0036324C"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Sprzedaż i dostawa Towaru</w:t>
      </w:r>
      <w:r w:rsidR="003B7636" w:rsidRPr="00571A85">
        <w:rPr>
          <w:rFonts w:ascii="Arial" w:eastAsia="Arial" w:hAnsi="Arial" w:cs="Arial"/>
          <w:color w:val="auto"/>
          <w:sz w:val="20"/>
          <w:szCs w:val="20"/>
          <w:lang w:eastAsia="en-US" w:bidi="ar-SA"/>
        </w:rPr>
        <w:t xml:space="preserve"> </w:t>
      </w:r>
      <w:r w:rsidR="00F259A0" w:rsidRPr="00571A85">
        <w:rPr>
          <w:rFonts w:ascii="Arial" w:eastAsia="Arial" w:hAnsi="Arial" w:cs="Arial"/>
          <w:color w:val="auto"/>
          <w:sz w:val="20"/>
          <w:szCs w:val="20"/>
          <w:lang w:eastAsia="en-US" w:bidi="ar-SA"/>
        </w:rPr>
        <w:t>nastąpią</w:t>
      </w:r>
      <w:r w:rsidR="003B7636" w:rsidRPr="00571A85">
        <w:rPr>
          <w:rFonts w:ascii="Arial" w:eastAsia="Arial" w:hAnsi="Arial" w:cs="Arial"/>
          <w:color w:val="auto"/>
          <w:sz w:val="20"/>
          <w:szCs w:val="20"/>
          <w:lang w:eastAsia="en-US" w:bidi="ar-SA"/>
        </w:rPr>
        <w:t xml:space="preserve"> w terminach i miejscach uzgodnionych z Zamawiającym, </w:t>
      </w:r>
      <w:r w:rsidR="00860817" w:rsidRPr="0014312F">
        <w:rPr>
          <w:rFonts w:ascii="Arial" w:eastAsia="Arial" w:hAnsi="Arial" w:cs="Arial"/>
          <w:color w:val="auto"/>
          <w:sz w:val="20"/>
          <w:szCs w:val="20"/>
          <w:lang w:eastAsia="en-US" w:bidi="ar-SA"/>
        </w:rPr>
        <w:t xml:space="preserve">nie później niż </w:t>
      </w:r>
      <w:r w:rsidR="00DB7C4B">
        <w:rPr>
          <w:rFonts w:ascii="Arial" w:eastAsia="Arial" w:hAnsi="Arial" w:cs="Arial"/>
          <w:color w:val="auto"/>
          <w:sz w:val="20"/>
          <w:szCs w:val="20"/>
          <w:lang w:eastAsia="en-US" w:bidi="ar-SA"/>
        </w:rPr>
        <w:t>w terminie 2</w:t>
      </w:r>
      <w:r w:rsidR="00820D9B" w:rsidRPr="0014312F">
        <w:rPr>
          <w:rFonts w:ascii="Arial" w:eastAsia="Arial" w:hAnsi="Arial" w:cs="Arial"/>
          <w:color w:val="auto"/>
          <w:sz w:val="20"/>
          <w:szCs w:val="20"/>
          <w:lang w:eastAsia="en-US" w:bidi="ar-SA"/>
        </w:rPr>
        <w:t xml:space="preserve"> </w:t>
      </w:r>
      <w:r w:rsidR="00C461DC" w:rsidRPr="0014312F">
        <w:rPr>
          <w:rFonts w:ascii="Arial" w:eastAsia="Arial" w:hAnsi="Arial" w:cs="Arial"/>
          <w:color w:val="auto"/>
          <w:sz w:val="20"/>
          <w:szCs w:val="20"/>
          <w:lang w:eastAsia="en-US" w:bidi="ar-SA"/>
        </w:rPr>
        <w:t xml:space="preserve">dni </w:t>
      </w:r>
      <w:r w:rsidR="00860817" w:rsidRPr="0014312F">
        <w:rPr>
          <w:rFonts w:ascii="Arial" w:eastAsia="Arial" w:hAnsi="Arial" w:cs="Arial"/>
          <w:color w:val="auto"/>
          <w:sz w:val="20"/>
          <w:szCs w:val="20"/>
          <w:lang w:eastAsia="en-US" w:bidi="ar-SA"/>
        </w:rPr>
        <w:t>roboc</w:t>
      </w:r>
      <w:r w:rsidR="00582896" w:rsidRPr="0014312F">
        <w:rPr>
          <w:rFonts w:ascii="Arial" w:eastAsia="Arial" w:hAnsi="Arial" w:cs="Arial"/>
          <w:color w:val="auto"/>
          <w:sz w:val="20"/>
          <w:szCs w:val="20"/>
          <w:lang w:eastAsia="en-US" w:bidi="ar-SA"/>
        </w:rPr>
        <w:t>z</w:t>
      </w:r>
      <w:r w:rsidR="00DB7C4B">
        <w:rPr>
          <w:rFonts w:ascii="Arial" w:eastAsia="Arial" w:hAnsi="Arial" w:cs="Arial"/>
          <w:color w:val="auto"/>
          <w:sz w:val="20"/>
          <w:szCs w:val="20"/>
          <w:lang w:eastAsia="en-US" w:bidi="ar-SA"/>
        </w:rPr>
        <w:t>ych</w:t>
      </w:r>
      <w:r w:rsidR="00860817" w:rsidRPr="00571A85">
        <w:rPr>
          <w:rFonts w:ascii="Arial" w:eastAsia="Arial" w:hAnsi="Arial" w:cs="Arial"/>
          <w:color w:val="auto"/>
          <w:sz w:val="20"/>
          <w:szCs w:val="20"/>
          <w:lang w:eastAsia="en-US" w:bidi="ar-SA"/>
        </w:rPr>
        <w:t xml:space="preserve"> </w:t>
      </w:r>
      <w:r w:rsidR="00C461DC" w:rsidRPr="00571A85">
        <w:rPr>
          <w:rFonts w:ascii="Arial" w:eastAsia="Arial" w:hAnsi="Arial" w:cs="Arial"/>
          <w:color w:val="auto"/>
          <w:sz w:val="20"/>
          <w:szCs w:val="20"/>
          <w:lang w:eastAsia="en-US" w:bidi="ar-SA"/>
        </w:rPr>
        <w:t xml:space="preserve">od otrzymanego </w:t>
      </w:r>
      <w:r w:rsidR="00E568D0" w:rsidRPr="00571A85">
        <w:rPr>
          <w:rFonts w:ascii="Arial" w:eastAsia="Arial" w:hAnsi="Arial" w:cs="Arial"/>
          <w:color w:val="auto"/>
          <w:sz w:val="20"/>
          <w:szCs w:val="20"/>
          <w:lang w:eastAsia="en-US" w:bidi="ar-SA"/>
        </w:rPr>
        <w:t>Z</w:t>
      </w:r>
      <w:r w:rsidR="00C461DC" w:rsidRPr="00571A85">
        <w:rPr>
          <w:rFonts w:ascii="Arial" w:eastAsia="Arial" w:hAnsi="Arial" w:cs="Arial"/>
          <w:color w:val="auto"/>
          <w:sz w:val="20"/>
          <w:szCs w:val="20"/>
          <w:lang w:eastAsia="en-US" w:bidi="ar-SA"/>
        </w:rPr>
        <w:t>amówienia</w:t>
      </w:r>
      <w:r w:rsidR="00E568D0" w:rsidRPr="00571A85">
        <w:rPr>
          <w:rFonts w:ascii="Arial" w:eastAsia="Arial" w:hAnsi="Arial" w:cs="Arial"/>
          <w:color w:val="auto"/>
          <w:sz w:val="20"/>
          <w:szCs w:val="20"/>
          <w:lang w:eastAsia="en-US" w:bidi="ar-SA"/>
        </w:rPr>
        <w:t>,</w:t>
      </w:r>
      <w:r w:rsidR="00C461DC" w:rsidRPr="00571A85">
        <w:rPr>
          <w:rFonts w:ascii="Arial" w:eastAsia="Arial" w:hAnsi="Arial" w:cs="Arial"/>
          <w:color w:val="auto"/>
          <w:sz w:val="20"/>
          <w:szCs w:val="20"/>
          <w:lang w:eastAsia="en-US" w:bidi="ar-SA"/>
        </w:rPr>
        <w:t xml:space="preserve"> </w:t>
      </w:r>
      <w:r w:rsidR="003B7636" w:rsidRPr="00571A85">
        <w:rPr>
          <w:rFonts w:ascii="Arial" w:eastAsia="Arial" w:hAnsi="Arial" w:cs="Arial"/>
          <w:color w:val="auto"/>
          <w:sz w:val="20"/>
          <w:szCs w:val="20"/>
          <w:lang w:eastAsia="en-US" w:bidi="ar-SA"/>
        </w:rPr>
        <w:t>na podstawie każdorazowo składanych Zamówień</w:t>
      </w:r>
      <w:r w:rsidR="003B7636" w:rsidRPr="00571A85">
        <w:rPr>
          <w:rFonts w:ascii="Arial" w:eastAsia="Calibri" w:hAnsi="Arial" w:cs="Arial"/>
          <w:bCs/>
          <w:color w:val="auto"/>
          <w:sz w:val="20"/>
          <w:szCs w:val="20"/>
          <w:lang w:eastAsia="en-US" w:bidi="ar-SA"/>
        </w:rPr>
        <w:t xml:space="preserve"> </w:t>
      </w:r>
      <w:r w:rsidR="00442947" w:rsidRPr="00571A85">
        <w:rPr>
          <w:rFonts w:ascii="Arial" w:eastAsia="Calibri" w:hAnsi="Arial" w:cs="Arial"/>
          <w:bCs/>
          <w:color w:val="auto"/>
          <w:sz w:val="20"/>
          <w:szCs w:val="20"/>
          <w:lang w:eastAsia="en-US" w:bidi="ar-SA"/>
        </w:rPr>
        <w:t xml:space="preserve">w formie </w:t>
      </w:r>
      <w:r w:rsidR="00FE50BA" w:rsidRPr="00571A85">
        <w:rPr>
          <w:rFonts w:ascii="Arial" w:eastAsia="Calibri" w:hAnsi="Arial" w:cs="Arial"/>
          <w:bCs/>
          <w:color w:val="auto"/>
          <w:sz w:val="20"/>
          <w:szCs w:val="20"/>
          <w:lang w:eastAsia="en-US" w:bidi="ar-SA"/>
        </w:rPr>
        <w:t>e-</w:t>
      </w:r>
      <w:r w:rsidRPr="00571A85">
        <w:rPr>
          <w:rFonts w:ascii="Arial" w:eastAsia="Calibri" w:hAnsi="Arial" w:cs="Arial"/>
          <w:bCs/>
          <w:color w:val="auto"/>
          <w:sz w:val="20"/>
          <w:szCs w:val="20"/>
          <w:lang w:eastAsia="en-US" w:bidi="ar-SA"/>
        </w:rPr>
        <w:t>mailowe</w:t>
      </w:r>
      <w:r w:rsidR="00E568D0" w:rsidRPr="00571A85">
        <w:rPr>
          <w:rFonts w:ascii="Arial" w:eastAsia="Calibri" w:hAnsi="Arial" w:cs="Arial"/>
          <w:bCs/>
          <w:color w:val="auto"/>
          <w:sz w:val="20"/>
          <w:szCs w:val="20"/>
          <w:lang w:eastAsia="en-US" w:bidi="ar-SA"/>
        </w:rPr>
        <w:t>j</w:t>
      </w:r>
      <w:r w:rsidR="002E3588" w:rsidRPr="00571A85">
        <w:rPr>
          <w:rFonts w:ascii="Arial" w:eastAsia="Calibri" w:hAnsi="Arial" w:cs="Arial"/>
          <w:bCs/>
          <w:color w:val="auto"/>
          <w:sz w:val="20"/>
          <w:szCs w:val="20"/>
          <w:lang w:eastAsia="en-US" w:bidi="ar-SA"/>
        </w:rPr>
        <w:t xml:space="preserve"> </w:t>
      </w:r>
      <w:r w:rsidRPr="00571A85">
        <w:rPr>
          <w:rFonts w:ascii="Arial" w:eastAsia="Arial" w:hAnsi="Arial" w:cs="Arial"/>
          <w:bCs/>
          <w:color w:val="auto"/>
          <w:sz w:val="20"/>
          <w:szCs w:val="20"/>
          <w:lang w:eastAsia="en-US" w:bidi="ar-SA"/>
        </w:rPr>
        <w:t>zgodnie z Cennikiem</w:t>
      </w:r>
      <w:r w:rsidR="003B7636" w:rsidRPr="00571A85">
        <w:rPr>
          <w:rFonts w:ascii="Arial" w:eastAsia="Arial" w:hAnsi="Arial" w:cs="Arial"/>
          <w:bCs/>
          <w:color w:val="auto"/>
          <w:sz w:val="20"/>
          <w:szCs w:val="20"/>
          <w:lang w:eastAsia="en-US" w:bidi="ar-SA"/>
        </w:rPr>
        <w:t xml:space="preserve"> </w:t>
      </w:r>
      <w:r w:rsidR="005C142A" w:rsidRPr="00571A85">
        <w:rPr>
          <w:rFonts w:ascii="Arial" w:eastAsia="Arial" w:hAnsi="Arial" w:cs="Arial"/>
          <w:bCs/>
          <w:color w:val="auto"/>
          <w:sz w:val="20"/>
          <w:szCs w:val="20"/>
          <w:lang w:eastAsia="en-US" w:bidi="ar-SA"/>
        </w:rPr>
        <w:t>stanowiącym</w:t>
      </w:r>
      <w:r w:rsidR="003B7636" w:rsidRPr="00571A85">
        <w:rPr>
          <w:rFonts w:ascii="Arial" w:eastAsia="Arial" w:hAnsi="Arial" w:cs="Arial"/>
          <w:bCs/>
          <w:color w:val="auto"/>
          <w:sz w:val="20"/>
          <w:szCs w:val="20"/>
          <w:lang w:eastAsia="en-US" w:bidi="ar-SA"/>
        </w:rPr>
        <w:t xml:space="preserve"> </w:t>
      </w:r>
      <w:r w:rsidR="003B7636" w:rsidRPr="00571A85">
        <w:rPr>
          <w:rFonts w:ascii="Arial" w:eastAsia="Arial" w:hAnsi="Arial" w:cs="Arial"/>
          <w:b/>
          <w:bCs/>
          <w:color w:val="auto"/>
          <w:sz w:val="20"/>
          <w:szCs w:val="20"/>
          <w:lang w:eastAsia="en-US" w:bidi="ar-SA"/>
        </w:rPr>
        <w:t>Załącznik nr 1</w:t>
      </w:r>
      <w:r w:rsidR="003B7636" w:rsidRPr="00571A85">
        <w:rPr>
          <w:rFonts w:ascii="Arial" w:eastAsia="Arial" w:hAnsi="Arial" w:cs="Arial"/>
          <w:bCs/>
          <w:color w:val="auto"/>
          <w:sz w:val="20"/>
          <w:szCs w:val="20"/>
          <w:lang w:eastAsia="en-US" w:bidi="ar-SA"/>
        </w:rPr>
        <w:t xml:space="preserve"> do Umowy.</w:t>
      </w:r>
      <w:r w:rsidR="002E3588" w:rsidRPr="00571A85">
        <w:rPr>
          <w:rFonts w:ascii="Arial" w:eastAsia="Arial" w:hAnsi="Arial" w:cs="Arial"/>
          <w:bCs/>
          <w:color w:val="auto"/>
          <w:sz w:val="20"/>
          <w:szCs w:val="20"/>
          <w:lang w:eastAsia="en-US" w:bidi="ar-SA"/>
        </w:rPr>
        <w:t xml:space="preserve"> Zamówienia </w:t>
      </w:r>
      <w:r w:rsidR="002E3588" w:rsidRPr="00571A85">
        <w:rPr>
          <w:rFonts w:ascii="Arial" w:eastAsia="Calibri" w:hAnsi="Arial" w:cs="Arial"/>
          <w:bCs/>
          <w:color w:val="auto"/>
          <w:sz w:val="20"/>
          <w:szCs w:val="20"/>
          <w:lang w:eastAsia="en-US" w:bidi="ar-SA"/>
        </w:rPr>
        <w:t>przesyłane będą za pomocą</w:t>
      </w:r>
      <w:r w:rsidR="00DA1310">
        <w:rPr>
          <w:rFonts w:ascii="Arial" w:eastAsia="Calibri" w:hAnsi="Arial" w:cs="Arial"/>
          <w:bCs/>
          <w:color w:val="auto"/>
          <w:sz w:val="20"/>
          <w:szCs w:val="20"/>
          <w:lang w:eastAsia="en-US" w:bidi="ar-SA"/>
        </w:rPr>
        <w:t xml:space="preserve"> poczty elektronicznej na adres: </w:t>
      </w:r>
      <w:r w:rsidR="00DA1310" w:rsidRPr="0014312F">
        <w:rPr>
          <w:rFonts w:ascii="Arial" w:eastAsia="Calibri" w:hAnsi="Arial" w:cs="Arial"/>
          <w:bCs/>
          <w:color w:val="auto"/>
          <w:sz w:val="20"/>
          <w:szCs w:val="20"/>
          <w:highlight w:val="lightGray"/>
          <w:lang w:eastAsia="en-US" w:bidi="ar-SA"/>
        </w:rPr>
        <w:t>……………………</w:t>
      </w:r>
    </w:p>
    <w:p w14:paraId="273A4045" w14:textId="77777777" w:rsidR="00DB7C4B" w:rsidRPr="0015517E" w:rsidRDefault="00DB7C4B" w:rsidP="00DB7C4B">
      <w:pPr>
        <w:numPr>
          <w:ilvl w:val="0"/>
          <w:numId w:val="15"/>
        </w:numPr>
        <w:spacing w:line="360" w:lineRule="auto"/>
        <w:ind w:left="426" w:hanging="426"/>
        <w:jc w:val="both"/>
        <w:rPr>
          <w:rFonts w:ascii="Arial" w:eastAsia="Arial" w:hAnsi="Arial" w:cs="Arial"/>
          <w:color w:val="auto"/>
          <w:sz w:val="20"/>
          <w:szCs w:val="20"/>
          <w:lang w:eastAsia="en-US" w:bidi="ar-SA"/>
        </w:rPr>
      </w:pPr>
      <w:r w:rsidRPr="00640684">
        <w:rPr>
          <w:rFonts w:ascii="Arial" w:eastAsia="Arial" w:hAnsi="Arial" w:cs="Arial"/>
          <w:color w:val="auto"/>
          <w:sz w:val="20"/>
          <w:szCs w:val="20"/>
          <w:lang w:eastAsia="en-US" w:bidi="ar-SA"/>
        </w:rPr>
        <w:t xml:space="preserve">Zawierając Umowę, Sprzedający pozostaje w gotowości do </w:t>
      </w:r>
      <w:r>
        <w:rPr>
          <w:rFonts w:ascii="Arial" w:eastAsia="Arial" w:hAnsi="Arial" w:cs="Arial"/>
          <w:color w:val="auto"/>
          <w:sz w:val="20"/>
          <w:szCs w:val="20"/>
          <w:lang w:eastAsia="en-US" w:bidi="ar-SA"/>
        </w:rPr>
        <w:t>S</w:t>
      </w:r>
      <w:r w:rsidRPr="00640684">
        <w:rPr>
          <w:rFonts w:ascii="Arial" w:eastAsia="Arial" w:hAnsi="Arial" w:cs="Arial"/>
          <w:color w:val="auto"/>
          <w:sz w:val="20"/>
          <w:szCs w:val="20"/>
          <w:lang w:eastAsia="en-US" w:bidi="ar-SA"/>
        </w:rPr>
        <w:t>przedaży</w:t>
      </w:r>
      <w:r>
        <w:rPr>
          <w:rFonts w:ascii="Arial" w:eastAsia="Arial" w:hAnsi="Arial" w:cs="Arial"/>
          <w:color w:val="auto"/>
          <w:sz w:val="20"/>
          <w:szCs w:val="20"/>
          <w:lang w:eastAsia="en-US" w:bidi="ar-SA"/>
        </w:rPr>
        <w:t xml:space="preserve"> </w:t>
      </w:r>
      <w:r w:rsidRPr="00640684">
        <w:rPr>
          <w:rFonts w:ascii="Arial" w:eastAsia="Arial" w:hAnsi="Arial" w:cs="Arial"/>
          <w:color w:val="auto"/>
          <w:sz w:val="20"/>
          <w:szCs w:val="20"/>
          <w:lang w:eastAsia="en-US" w:bidi="ar-SA"/>
        </w:rPr>
        <w:t>i dosta</w:t>
      </w:r>
      <w:r>
        <w:rPr>
          <w:rFonts w:ascii="Arial" w:eastAsia="Arial" w:hAnsi="Arial" w:cs="Arial"/>
          <w:color w:val="auto"/>
          <w:sz w:val="20"/>
          <w:szCs w:val="20"/>
          <w:lang w:eastAsia="en-US" w:bidi="ar-SA"/>
        </w:rPr>
        <w:t>wy</w:t>
      </w:r>
      <w:r w:rsidRPr="00640684">
        <w:rPr>
          <w:rFonts w:ascii="Arial" w:eastAsia="Arial" w:hAnsi="Arial" w:cs="Arial"/>
          <w:color w:val="auto"/>
          <w:sz w:val="20"/>
          <w:szCs w:val="20"/>
          <w:lang w:eastAsia="en-US" w:bidi="ar-SA"/>
        </w:rPr>
        <w:t xml:space="preserve"> Towaru na rzecz Zamawiającego w okresie jej obowiązywania.</w:t>
      </w:r>
    </w:p>
    <w:p w14:paraId="365BF196" w14:textId="77777777" w:rsidR="00DB7C4B" w:rsidRDefault="00DB7C4B" w:rsidP="00DB7C4B">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Sprzedający d</w:t>
      </w:r>
      <w:r>
        <w:rPr>
          <w:rFonts w:ascii="Arial" w:eastAsia="Arial" w:hAnsi="Arial" w:cs="Arial"/>
          <w:color w:val="auto"/>
          <w:sz w:val="20"/>
          <w:szCs w:val="20"/>
          <w:lang w:eastAsia="en-US" w:bidi="ar-SA"/>
        </w:rPr>
        <w:t>ostarczać będzie Towar na adres</w:t>
      </w:r>
      <w:r w:rsidRPr="00571A85">
        <w:rPr>
          <w:rFonts w:ascii="Arial" w:eastAsia="Arial" w:hAnsi="Arial" w:cs="Arial"/>
          <w:color w:val="auto"/>
          <w:sz w:val="20"/>
          <w:szCs w:val="20"/>
          <w:lang w:eastAsia="en-US" w:bidi="ar-SA"/>
        </w:rPr>
        <w:t>:</w:t>
      </w:r>
      <w:r>
        <w:rPr>
          <w:rFonts w:ascii="Arial" w:eastAsia="Arial" w:hAnsi="Arial" w:cs="Arial"/>
          <w:color w:val="auto"/>
          <w:sz w:val="20"/>
          <w:szCs w:val="20"/>
          <w:lang w:eastAsia="en-US" w:bidi="ar-SA"/>
        </w:rPr>
        <w:t xml:space="preserve"> </w:t>
      </w:r>
      <w:r w:rsidRPr="006E6E04">
        <w:rPr>
          <w:rFonts w:ascii="Arial" w:eastAsia="Arial" w:hAnsi="Arial" w:cs="Arial"/>
          <w:color w:val="auto"/>
          <w:sz w:val="20"/>
          <w:szCs w:val="20"/>
          <w:lang w:eastAsia="en-US" w:bidi="ar-SA"/>
        </w:rPr>
        <w:t>Płock 09-411</w:t>
      </w:r>
      <w:r>
        <w:rPr>
          <w:rFonts w:ascii="Arial" w:eastAsia="Arial" w:hAnsi="Arial" w:cs="Arial"/>
          <w:color w:val="auto"/>
          <w:sz w:val="20"/>
          <w:szCs w:val="20"/>
          <w:lang w:eastAsia="en-US" w:bidi="ar-SA"/>
        </w:rPr>
        <w:t>,</w:t>
      </w:r>
      <w:r w:rsidRPr="006E6E04">
        <w:rPr>
          <w:rFonts w:ascii="Arial" w:eastAsia="Arial" w:hAnsi="Arial" w:cs="Arial"/>
          <w:color w:val="auto"/>
          <w:sz w:val="20"/>
          <w:szCs w:val="20"/>
          <w:lang w:eastAsia="en-US" w:bidi="ar-SA"/>
        </w:rPr>
        <w:t xml:space="preserve"> ul. Chemików 7</w:t>
      </w:r>
      <w:r>
        <w:rPr>
          <w:rFonts w:ascii="Arial" w:eastAsia="Arial" w:hAnsi="Arial" w:cs="Arial"/>
          <w:color w:val="auto"/>
          <w:sz w:val="20"/>
          <w:szCs w:val="20"/>
          <w:lang w:eastAsia="en-US" w:bidi="ar-SA"/>
        </w:rPr>
        <w:t>,</w:t>
      </w:r>
      <w:r w:rsidRPr="006E6E04">
        <w:rPr>
          <w:rFonts w:ascii="Arial" w:eastAsia="Arial" w:hAnsi="Arial" w:cs="Arial"/>
          <w:color w:val="auto"/>
          <w:sz w:val="20"/>
          <w:szCs w:val="20"/>
          <w:lang w:eastAsia="en-US" w:bidi="ar-SA"/>
        </w:rPr>
        <w:t xml:space="preserve"> budynek C</w:t>
      </w:r>
      <w:r>
        <w:rPr>
          <w:rFonts w:ascii="Arial" w:eastAsia="Arial" w:hAnsi="Arial" w:cs="Arial"/>
          <w:color w:val="auto"/>
          <w:sz w:val="20"/>
          <w:szCs w:val="20"/>
          <w:lang w:eastAsia="en-US" w:bidi="ar-SA"/>
        </w:rPr>
        <w:t>entrum Administracji,</w:t>
      </w:r>
      <w:r w:rsidRPr="006E6E04">
        <w:rPr>
          <w:rFonts w:ascii="Arial" w:eastAsia="Arial" w:hAnsi="Arial" w:cs="Arial"/>
          <w:color w:val="auto"/>
          <w:sz w:val="20"/>
          <w:szCs w:val="20"/>
          <w:lang w:eastAsia="en-US" w:bidi="ar-SA"/>
        </w:rPr>
        <w:t xml:space="preserve"> Stołówka Pracownicza</w:t>
      </w:r>
      <w:r>
        <w:rPr>
          <w:rFonts w:ascii="Arial" w:eastAsia="Arial" w:hAnsi="Arial" w:cs="Arial"/>
          <w:color w:val="auto"/>
          <w:sz w:val="20"/>
          <w:szCs w:val="20"/>
          <w:lang w:eastAsia="en-US" w:bidi="ar-SA"/>
        </w:rPr>
        <w:t>;</w:t>
      </w:r>
      <w:r w:rsidRPr="0014312F">
        <w:rPr>
          <w:rFonts w:ascii="Arial" w:eastAsia="Arial" w:hAnsi="Arial" w:cs="Arial"/>
          <w:color w:val="auto"/>
          <w:sz w:val="20"/>
          <w:szCs w:val="20"/>
          <w:lang w:eastAsia="en-US" w:bidi="ar-SA"/>
        </w:rPr>
        <w:t xml:space="preserve"> chyba, że inny adres dostawy wynika z treści Zamówienia.</w:t>
      </w:r>
    </w:p>
    <w:p w14:paraId="03450CC3" w14:textId="77777777" w:rsidR="00DB7C4B" w:rsidRPr="00571A85" w:rsidRDefault="00DB7C4B" w:rsidP="00DB7C4B">
      <w:pPr>
        <w:numPr>
          <w:ilvl w:val="0"/>
          <w:numId w:val="15"/>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K</w:t>
      </w:r>
      <w:r w:rsidRPr="00A94757">
        <w:rPr>
          <w:rFonts w:ascii="Arial" w:eastAsia="Arial" w:hAnsi="Arial" w:cs="Arial"/>
          <w:color w:val="auto"/>
          <w:sz w:val="20"/>
          <w:szCs w:val="20"/>
          <w:lang w:eastAsia="en-US" w:bidi="ar-SA"/>
        </w:rPr>
        <w:t>ażde Zamówienie złożone przez Kupującego będzie określać</w:t>
      </w:r>
      <w:r w:rsidRPr="009564E7">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rodzaj towaru, ilość, cenę oraz miejsce dostawy towaru</w:t>
      </w:r>
      <w:r w:rsidRPr="006E6E04">
        <w:rPr>
          <w:rFonts w:ascii="Arial" w:eastAsia="Arial" w:hAnsi="Arial" w:cs="Arial"/>
          <w:color w:val="auto"/>
          <w:sz w:val="20"/>
          <w:szCs w:val="20"/>
          <w:lang w:eastAsia="en-US" w:bidi="ar-SA"/>
        </w:rPr>
        <w:t>.</w:t>
      </w:r>
    </w:p>
    <w:p w14:paraId="0D8CD70E" w14:textId="77777777" w:rsidR="003B7636" w:rsidRPr="00571A85" w:rsidRDefault="003B7636"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W przypadku rozbieżności postanowień Umowy z postanowieniami Zamówienia, zastosowanie mają postanowienia Zamówienia.</w:t>
      </w:r>
    </w:p>
    <w:p w14:paraId="6F22EE61" w14:textId="11823D4D" w:rsidR="003B7636" w:rsidRPr="00571A85" w:rsidRDefault="00B22137"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Towar dostarcz</w:t>
      </w:r>
      <w:r w:rsidR="00414AAE">
        <w:rPr>
          <w:rFonts w:ascii="Arial" w:eastAsia="Arial" w:hAnsi="Arial" w:cs="Arial"/>
          <w:color w:val="auto"/>
          <w:sz w:val="20"/>
          <w:szCs w:val="20"/>
          <w:lang w:eastAsia="en-US" w:bidi="ar-SA"/>
        </w:rPr>
        <w:t>o</w:t>
      </w:r>
      <w:r w:rsidRPr="00571A85">
        <w:rPr>
          <w:rFonts w:ascii="Arial" w:eastAsia="Arial" w:hAnsi="Arial" w:cs="Arial"/>
          <w:color w:val="auto"/>
          <w:sz w:val="20"/>
          <w:szCs w:val="20"/>
          <w:lang w:eastAsia="en-US" w:bidi="ar-SA"/>
        </w:rPr>
        <w:t>ny zostanie</w:t>
      </w:r>
      <w:r w:rsidR="003B7636" w:rsidRPr="00571A85">
        <w:rPr>
          <w:rFonts w:ascii="Arial" w:eastAsia="Arial" w:hAnsi="Arial" w:cs="Arial"/>
          <w:color w:val="auto"/>
          <w:sz w:val="20"/>
          <w:szCs w:val="20"/>
          <w:lang w:eastAsia="en-US" w:bidi="ar-SA"/>
        </w:rPr>
        <w:t xml:space="preserve"> do </w:t>
      </w:r>
      <w:r w:rsidR="0046336C" w:rsidRPr="00571A85">
        <w:rPr>
          <w:rFonts w:ascii="Arial" w:eastAsia="Arial" w:hAnsi="Arial" w:cs="Arial"/>
          <w:color w:val="auto"/>
          <w:sz w:val="20"/>
          <w:szCs w:val="20"/>
          <w:lang w:eastAsia="en-US" w:bidi="ar-SA"/>
        </w:rPr>
        <w:t>wskazanego</w:t>
      </w:r>
      <w:r w:rsidR="002B5D18" w:rsidRPr="00571A85">
        <w:rPr>
          <w:rFonts w:ascii="Arial" w:eastAsia="Arial" w:hAnsi="Arial" w:cs="Arial"/>
          <w:color w:val="auto"/>
          <w:sz w:val="20"/>
          <w:szCs w:val="20"/>
          <w:lang w:eastAsia="en-US" w:bidi="ar-SA"/>
        </w:rPr>
        <w:t xml:space="preserve"> w Zamówieniu</w:t>
      </w:r>
      <w:r w:rsidR="003B7636" w:rsidRPr="00571A85">
        <w:rPr>
          <w:rFonts w:ascii="Arial" w:eastAsia="Arial" w:hAnsi="Arial" w:cs="Arial"/>
          <w:color w:val="auto"/>
          <w:sz w:val="20"/>
          <w:szCs w:val="20"/>
          <w:lang w:eastAsia="en-US" w:bidi="ar-SA"/>
        </w:rPr>
        <w:t xml:space="preserve"> m</w:t>
      </w:r>
      <w:r w:rsidR="006C1283" w:rsidRPr="00571A85">
        <w:rPr>
          <w:rFonts w:ascii="Arial" w:eastAsia="Arial" w:hAnsi="Arial" w:cs="Arial"/>
          <w:color w:val="auto"/>
          <w:sz w:val="20"/>
          <w:szCs w:val="20"/>
          <w:lang w:eastAsia="en-US" w:bidi="ar-SA"/>
        </w:rPr>
        <w:t>iejsc</w:t>
      </w:r>
      <w:r w:rsidR="0046336C" w:rsidRPr="00571A85">
        <w:rPr>
          <w:rFonts w:ascii="Arial" w:eastAsia="Arial" w:hAnsi="Arial" w:cs="Arial"/>
          <w:color w:val="auto"/>
          <w:sz w:val="20"/>
          <w:szCs w:val="20"/>
          <w:lang w:eastAsia="en-US" w:bidi="ar-SA"/>
        </w:rPr>
        <w:t>a</w:t>
      </w:r>
      <w:r w:rsidR="006C1283" w:rsidRPr="00571A85">
        <w:rPr>
          <w:rFonts w:ascii="Arial" w:eastAsia="Arial" w:hAnsi="Arial" w:cs="Arial"/>
          <w:color w:val="auto"/>
          <w:sz w:val="20"/>
          <w:szCs w:val="20"/>
          <w:lang w:eastAsia="en-US" w:bidi="ar-SA"/>
        </w:rPr>
        <w:t xml:space="preserve"> dostawy na koszt </w:t>
      </w:r>
      <w:r w:rsidR="003B1141" w:rsidRPr="00571A85">
        <w:rPr>
          <w:rFonts w:ascii="Arial" w:eastAsia="Arial" w:hAnsi="Arial" w:cs="Arial"/>
          <w:color w:val="auto"/>
          <w:sz w:val="20"/>
          <w:szCs w:val="20"/>
          <w:lang w:eastAsia="en-US" w:bidi="ar-SA"/>
        </w:rPr>
        <w:t xml:space="preserve">i ryzyko </w:t>
      </w:r>
      <w:r w:rsidR="006C1283" w:rsidRPr="00571A85">
        <w:rPr>
          <w:rFonts w:ascii="Arial" w:eastAsia="Arial" w:hAnsi="Arial" w:cs="Arial"/>
          <w:color w:val="auto"/>
          <w:sz w:val="20"/>
          <w:szCs w:val="20"/>
          <w:lang w:eastAsia="en-US" w:bidi="ar-SA"/>
        </w:rPr>
        <w:t>Sprzedającego</w:t>
      </w:r>
      <w:r w:rsidR="003B7636" w:rsidRPr="00571A85">
        <w:rPr>
          <w:rFonts w:ascii="Arial" w:eastAsia="Arial" w:hAnsi="Arial" w:cs="Arial"/>
          <w:color w:val="auto"/>
          <w:sz w:val="20"/>
          <w:szCs w:val="20"/>
          <w:lang w:eastAsia="en-US" w:bidi="ar-SA"/>
        </w:rPr>
        <w:t>, gdzie zostan</w:t>
      </w:r>
      <w:r w:rsidR="00414AAE">
        <w:rPr>
          <w:rFonts w:ascii="Arial" w:eastAsia="Arial" w:hAnsi="Arial" w:cs="Arial"/>
          <w:color w:val="auto"/>
          <w:sz w:val="20"/>
          <w:szCs w:val="20"/>
          <w:lang w:eastAsia="en-US" w:bidi="ar-SA"/>
        </w:rPr>
        <w:t>ie</w:t>
      </w:r>
      <w:r w:rsidR="003B7636" w:rsidRPr="00571A85">
        <w:rPr>
          <w:rFonts w:ascii="Arial" w:eastAsia="Arial" w:hAnsi="Arial" w:cs="Arial"/>
          <w:color w:val="auto"/>
          <w:sz w:val="20"/>
          <w:szCs w:val="20"/>
          <w:lang w:eastAsia="en-US" w:bidi="ar-SA"/>
        </w:rPr>
        <w:t xml:space="preserve"> sprawdzon</w:t>
      </w:r>
      <w:r w:rsidR="00414AAE">
        <w:rPr>
          <w:rFonts w:ascii="Arial" w:eastAsia="Arial" w:hAnsi="Arial" w:cs="Arial"/>
          <w:color w:val="auto"/>
          <w:sz w:val="20"/>
          <w:szCs w:val="20"/>
          <w:lang w:eastAsia="en-US" w:bidi="ar-SA"/>
        </w:rPr>
        <w:t>y</w:t>
      </w:r>
      <w:r w:rsidR="008E4DF8" w:rsidRPr="00571A85">
        <w:rPr>
          <w:rFonts w:ascii="Arial" w:eastAsia="Arial" w:hAnsi="Arial" w:cs="Arial"/>
          <w:color w:val="auto"/>
          <w:sz w:val="20"/>
          <w:szCs w:val="20"/>
          <w:lang w:eastAsia="en-US" w:bidi="ar-SA"/>
        </w:rPr>
        <w:t xml:space="preserve"> przez Zamawiającego</w:t>
      </w:r>
      <w:r w:rsidR="003B7636" w:rsidRPr="00571A85">
        <w:rPr>
          <w:rFonts w:ascii="Arial" w:eastAsia="Arial" w:hAnsi="Arial" w:cs="Arial"/>
          <w:color w:val="auto"/>
          <w:sz w:val="20"/>
          <w:szCs w:val="20"/>
          <w:lang w:eastAsia="en-US" w:bidi="ar-SA"/>
        </w:rPr>
        <w:t xml:space="preserve"> pod względem </w:t>
      </w:r>
      <w:r w:rsidR="002D05CE" w:rsidRPr="00571A85">
        <w:rPr>
          <w:rFonts w:ascii="Arial" w:eastAsia="Arial" w:hAnsi="Arial" w:cs="Arial"/>
          <w:color w:val="auto"/>
          <w:sz w:val="20"/>
          <w:szCs w:val="20"/>
          <w:lang w:eastAsia="en-US" w:bidi="ar-SA"/>
        </w:rPr>
        <w:t xml:space="preserve">przedmiotowym, </w:t>
      </w:r>
      <w:r w:rsidR="003B7636" w:rsidRPr="00571A85">
        <w:rPr>
          <w:rFonts w:ascii="Arial" w:eastAsia="Arial" w:hAnsi="Arial" w:cs="Arial"/>
          <w:color w:val="auto"/>
          <w:sz w:val="20"/>
          <w:szCs w:val="20"/>
          <w:lang w:eastAsia="en-US" w:bidi="ar-SA"/>
        </w:rPr>
        <w:t xml:space="preserve">ilościowym </w:t>
      </w:r>
      <w:r w:rsidR="002D05CE" w:rsidRPr="00571A85">
        <w:rPr>
          <w:rFonts w:ascii="Arial" w:eastAsia="Arial" w:hAnsi="Arial" w:cs="Arial"/>
          <w:color w:val="auto"/>
          <w:sz w:val="20"/>
          <w:szCs w:val="20"/>
          <w:lang w:eastAsia="en-US" w:bidi="ar-SA"/>
        </w:rPr>
        <w:t>i jakościowym</w:t>
      </w:r>
      <w:r w:rsidR="00296619">
        <w:rPr>
          <w:rFonts w:ascii="Arial" w:eastAsia="Arial" w:hAnsi="Arial" w:cs="Arial"/>
          <w:color w:val="auto"/>
          <w:sz w:val="20"/>
          <w:szCs w:val="20"/>
          <w:lang w:eastAsia="en-US" w:bidi="ar-SA"/>
        </w:rPr>
        <w:t xml:space="preserve">, co nie wyłącza prawa Zamawiającego do </w:t>
      </w:r>
      <w:r w:rsidR="008C383B">
        <w:rPr>
          <w:rFonts w:ascii="Arial" w:eastAsia="Arial" w:hAnsi="Arial" w:cs="Arial"/>
          <w:color w:val="auto"/>
          <w:sz w:val="20"/>
          <w:szCs w:val="20"/>
          <w:lang w:eastAsia="en-US" w:bidi="ar-SA"/>
        </w:rPr>
        <w:t>roszczeń z tytułu gwarancji i rękojmi zgłoszonych w okresie późniejszym.</w:t>
      </w:r>
      <w:r w:rsidR="003B1141" w:rsidRPr="00571A85">
        <w:rPr>
          <w:rFonts w:ascii="Arial" w:eastAsia="Arial" w:hAnsi="Arial" w:cs="Arial"/>
          <w:color w:val="auto"/>
          <w:sz w:val="20"/>
          <w:szCs w:val="20"/>
          <w:lang w:eastAsia="en-US" w:bidi="ar-SA"/>
        </w:rPr>
        <w:t xml:space="preserve"> Prawo własności Towaru</w:t>
      </w:r>
      <w:r w:rsidR="00934EDD">
        <w:rPr>
          <w:rFonts w:ascii="Arial" w:eastAsia="Arial" w:hAnsi="Arial" w:cs="Arial"/>
          <w:color w:val="auto"/>
          <w:sz w:val="20"/>
          <w:szCs w:val="20"/>
          <w:lang w:eastAsia="en-US" w:bidi="ar-SA"/>
        </w:rPr>
        <w:t>,</w:t>
      </w:r>
      <w:r w:rsidR="003B1141" w:rsidRPr="00571A85">
        <w:rPr>
          <w:rFonts w:ascii="Arial" w:eastAsia="Arial" w:hAnsi="Arial" w:cs="Arial"/>
          <w:color w:val="auto"/>
          <w:sz w:val="20"/>
          <w:szCs w:val="20"/>
          <w:lang w:eastAsia="en-US" w:bidi="ar-SA"/>
        </w:rPr>
        <w:t xml:space="preserve"> </w:t>
      </w:r>
      <w:r w:rsidR="00934EDD">
        <w:rPr>
          <w:rFonts w:ascii="Arial" w:eastAsia="Arial" w:hAnsi="Arial" w:cs="Arial"/>
          <w:color w:val="auto"/>
          <w:sz w:val="20"/>
          <w:szCs w:val="20"/>
          <w:lang w:eastAsia="en-US" w:bidi="ar-SA"/>
        </w:rPr>
        <w:t xml:space="preserve">jak również </w:t>
      </w:r>
      <w:r w:rsidR="00934EDD" w:rsidRPr="00934EDD">
        <w:rPr>
          <w:rFonts w:ascii="Arial" w:eastAsia="Arial" w:hAnsi="Arial" w:cs="Arial"/>
          <w:color w:val="auto"/>
          <w:sz w:val="20"/>
          <w:szCs w:val="20"/>
          <w:lang w:eastAsia="en-US" w:bidi="ar-SA"/>
        </w:rPr>
        <w:t>korzyści i ciężary związane z Towarem oraz niebezpieczeństwo przypadkowej utraty lub uszkodzenia</w:t>
      </w:r>
      <w:r w:rsidR="00934EDD">
        <w:rPr>
          <w:rFonts w:ascii="Arial" w:eastAsia="Arial" w:hAnsi="Arial" w:cs="Arial"/>
          <w:color w:val="auto"/>
          <w:sz w:val="20"/>
          <w:szCs w:val="20"/>
          <w:lang w:eastAsia="en-US" w:bidi="ar-SA"/>
        </w:rPr>
        <w:t>,</w:t>
      </w:r>
      <w:r w:rsidR="00934EDD" w:rsidRPr="00934EDD">
        <w:rPr>
          <w:rFonts w:ascii="Arial" w:eastAsia="Arial" w:hAnsi="Arial" w:cs="Arial"/>
          <w:color w:val="auto"/>
          <w:sz w:val="20"/>
          <w:szCs w:val="20"/>
          <w:lang w:eastAsia="en-US" w:bidi="ar-SA"/>
        </w:rPr>
        <w:t xml:space="preserve"> </w:t>
      </w:r>
      <w:r w:rsidR="003B1141" w:rsidRPr="00571A85">
        <w:rPr>
          <w:rFonts w:ascii="Arial" w:eastAsia="Arial" w:hAnsi="Arial" w:cs="Arial"/>
          <w:color w:val="auto"/>
          <w:sz w:val="20"/>
          <w:szCs w:val="20"/>
          <w:lang w:eastAsia="en-US" w:bidi="ar-SA"/>
        </w:rPr>
        <w:t>przechodz</w:t>
      </w:r>
      <w:r w:rsidR="00934EDD">
        <w:rPr>
          <w:rFonts w:ascii="Arial" w:eastAsia="Arial" w:hAnsi="Arial" w:cs="Arial"/>
          <w:color w:val="auto"/>
          <w:sz w:val="20"/>
          <w:szCs w:val="20"/>
          <w:lang w:eastAsia="en-US" w:bidi="ar-SA"/>
        </w:rPr>
        <w:t>ą</w:t>
      </w:r>
      <w:r w:rsidR="003B1141" w:rsidRPr="00571A85">
        <w:rPr>
          <w:rFonts w:ascii="Arial" w:eastAsia="Arial" w:hAnsi="Arial" w:cs="Arial"/>
          <w:color w:val="auto"/>
          <w:sz w:val="20"/>
          <w:szCs w:val="20"/>
          <w:lang w:eastAsia="en-US" w:bidi="ar-SA"/>
        </w:rPr>
        <w:t xml:space="preserve"> na Zamawiającego z momentem odbioru Towaru od Sprzedającego</w:t>
      </w:r>
      <w:r w:rsidR="00934EDD">
        <w:rPr>
          <w:rFonts w:ascii="Arial" w:eastAsia="Arial" w:hAnsi="Arial" w:cs="Arial"/>
          <w:color w:val="auto"/>
          <w:sz w:val="20"/>
          <w:szCs w:val="20"/>
          <w:lang w:eastAsia="en-US" w:bidi="ar-SA"/>
        </w:rPr>
        <w:t xml:space="preserve"> (potwierdzenie w dokumencie</w:t>
      </w:r>
      <w:r w:rsidR="00D73DCD">
        <w:rPr>
          <w:rFonts w:ascii="Arial" w:eastAsia="Arial" w:hAnsi="Arial" w:cs="Arial"/>
          <w:color w:val="auto"/>
          <w:sz w:val="20"/>
          <w:szCs w:val="20"/>
          <w:lang w:eastAsia="en-US" w:bidi="ar-SA"/>
        </w:rPr>
        <w:t xml:space="preserve"> </w:t>
      </w:r>
      <w:r w:rsidR="00C61167">
        <w:rPr>
          <w:rFonts w:ascii="Arial" w:eastAsia="Arial" w:hAnsi="Arial" w:cs="Arial"/>
          <w:color w:val="auto"/>
          <w:sz w:val="20"/>
          <w:szCs w:val="20"/>
          <w:lang w:eastAsia="en-US" w:bidi="ar-SA"/>
        </w:rPr>
        <w:t>WZ</w:t>
      </w:r>
      <w:r w:rsidR="00302B27" w:rsidRPr="00E1371D">
        <w:rPr>
          <w:rFonts w:ascii="Arial" w:eastAsia="Arial" w:hAnsi="Arial" w:cs="Arial"/>
          <w:color w:val="auto"/>
          <w:sz w:val="20"/>
          <w:szCs w:val="20"/>
          <w:lang w:eastAsia="en-US" w:bidi="ar-SA"/>
        </w:rPr>
        <w:t xml:space="preserve">/ </w:t>
      </w:r>
      <w:r w:rsidR="00D73DCD" w:rsidRPr="00E1371D">
        <w:rPr>
          <w:rFonts w:ascii="Arial" w:eastAsia="Arial" w:hAnsi="Arial" w:cs="Arial"/>
          <w:color w:val="auto"/>
          <w:sz w:val="20"/>
          <w:szCs w:val="20"/>
          <w:lang w:eastAsia="en-US" w:bidi="ar-SA"/>
        </w:rPr>
        <w:t>List Przewozowy</w:t>
      </w:r>
      <w:r w:rsidR="00C61167">
        <w:rPr>
          <w:rFonts w:ascii="Arial" w:eastAsia="Arial" w:hAnsi="Arial" w:cs="Arial"/>
          <w:color w:val="auto"/>
          <w:sz w:val="20"/>
          <w:szCs w:val="20"/>
          <w:lang w:eastAsia="en-US" w:bidi="ar-SA"/>
        </w:rPr>
        <w:t>/</w:t>
      </w:r>
      <w:r w:rsidR="00302B27" w:rsidRPr="00E1371D">
        <w:rPr>
          <w:rFonts w:ascii="Arial" w:eastAsia="Arial" w:hAnsi="Arial" w:cs="Arial"/>
          <w:color w:val="auto"/>
          <w:sz w:val="20"/>
          <w:szCs w:val="20"/>
          <w:lang w:eastAsia="en-US" w:bidi="ar-SA"/>
        </w:rPr>
        <w:t>Faktura</w:t>
      </w:r>
      <w:r w:rsidR="00934EDD" w:rsidRPr="00E1371D">
        <w:rPr>
          <w:rFonts w:ascii="Arial" w:eastAsia="Arial" w:hAnsi="Arial" w:cs="Arial"/>
          <w:color w:val="auto"/>
          <w:sz w:val="20"/>
          <w:szCs w:val="20"/>
          <w:lang w:eastAsia="en-US" w:bidi="ar-SA"/>
        </w:rPr>
        <w:t>)</w:t>
      </w:r>
      <w:r w:rsidR="003B1141" w:rsidRPr="00E1371D">
        <w:rPr>
          <w:rFonts w:ascii="Arial" w:eastAsia="Arial" w:hAnsi="Arial" w:cs="Arial"/>
          <w:color w:val="auto"/>
          <w:sz w:val="20"/>
          <w:szCs w:val="20"/>
          <w:lang w:eastAsia="en-US" w:bidi="ar-SA"/>
        </w:rPr>
        <w:t>.</w:t>
      </w:r>
    </w:p>
    <w:p w14:paraId="4568E58D" w14:textId="00F94640" w:rsidR="0088102C" w:rsidRPr="00AE1249" w:rsidRDefault="001E6AF8" w:rsidP="00DC077C">
      <w:pPr>
        <w:numPr>
          <w:ilvl w:val="0"/>
          <w:numId w:val="15"/>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 xml:space="preserve">Sprzedający </w:t>
      </w:r>
      <w:r w:rsidR="0088102C" w:rsidRPr="00AE1249">
        <w:rPr>
          <w:rFonts w:ascii="Arial" w:eastAsia="Arial" w:hAnsi="Arial" w:cs="Arial"/>
          <w:color w:val="auto"/>
          <w:sz w:val="20"/>
          <w:szCs w:val="20"/>
          <w:lang w:eastAsia="en-US" w:bidi="ar-SA"/>
        </w:rPr>
        <w:t xml:space="preserve">odpowiedzialny </w:t>
      </w:r>
      <w:r>
        <w:rPr>
          <w:rFonts w:ascii="Arial" w:eastAsia="Arial" w:hAnsi="Arial" w:cs="Arial"/>
          <w:color w:val="auto"/>
          <w:sz w:val="20"/>
          <w:szCs w:val="20"/>
          <w:lang w:eastAsia="en-US" w:bidi="ar-SA"/>
        </w:rPr>
        <w:t xml:space="preserve">jest </w:t>
      </w:r>
      <w:r w:rsidR="0088102C" w:rsidRPr="00AE1249">
        <w:rPr>
          <w:rFonts w:ascii="Arial" w:eastAsia="Arial" w:hAnsi="Arial" w:cs="Arial"/>
          <w:color w:val="auto"/>
          <w:sz w:val="20"/>
          <w:szCs w:val="20"/>
          <w:lang w:eastAsia="en-US" w:bidi="ar-SA"/>
        </w:rPr>
        <w:t xml:space="preserve">za zgodność Towaru z Zamówieniem i niniejszą Umową oraz pokrycie wszelkich kosztów w celu zapewnienia jego </w:t>
      </w:r>
      <w:r w:rsidR="00C81712" w:rsidRPr="00AE1249">
        <w:rPr>
          <w:rFonts w:ascii="Arial" w:eastAsia="Arial" w:hAnsi="Arial" w:cs="Arial"/>
          <w:color w:val="auto"/>
          <w:sz w:val="20"/>
          <w:szCs w:val="20"/>
          <w:lang w:eastAsia="en-US" w:bidi="ar-SA"/>
        </w:rPr>
        <w:t>dosta</w:t>
      </w:r>
      <w:r w:rsidR="00C81712">
        <w:rPr>
          <w:rFonts w:ascii="Arial" w:eastAsia="Arial" w:hAnsi="Arial" w:cs="Arial"/>
          <w:color w:val="auto"/>
          <w:sz w:val="20"/>
          <w:szCs w:val="20"/>
          <w:lang w:eastAsia="en-US" w:bidi="ar-SA"/>
        </w:rPr>
        <w:t>wy</w:t>
      </w:r>
      <w:r w:rsidR="00C81712" w:rsidRPr="00AE1249">
        <w:rPr>
          <w:rFonts w:ascii="Arial" w:eastAsia="Arial" w:hAnsi="Arial" w:cs="Arial"/>
          <w:color w:val="auto"/>
          <w:sz w:val="20"/>
          <w:szCs w:val="20"/>
          <w:lang w:eastAsia="en-US" w:bidi="ar-SA"/>
        </w:rPr>
        <w:t xml:space="preserve"> </w:t>
      </w:r>
      <w:r w:rsidR="0088102C" w:rsidRPr="00AE1249">
        <w:rPr>
          <w:rFonts w:ascii="Arial" w:eastAsia="Arial" w:hAnsi="Arial" w:cs="Arial"/>
          <w:color w:val="auto"/>
          <w:sz w:val="20"/>
          <w:szCs w:val="20"/>
          <w:lang w:eastAsia="en-US" w:bidi="ar-SA"/>
        </w:rPr>
        <w:t>w ramach ceny określonej</w:t>
      </w:r>
      <w:r w:rsidR="001D38D8">
        <w:rPr>
          <w:rFonts w:ascii="Arial" w:eastAsia="Arial" w:hAnsi="Arial" w:cs="Arial"/>
          <w:color w:val="auto"/>
          <w:sz w:val="20"/>
          <w:szCs w:val="20"/>
          <w:lang w:eastAsia="en-US" w:bidi="ar-SA"/>
        </w:rPr>
        <w:t xml:space="preserve"> </w:t>
      </w:r>
      <w:r w:rsidR="0088102C" w:rsidRPr="00AE1249">
        <w:rPr>
          <w:rFonts w:ascii="Arial" w:eastAsia="Arial" w:hAnsi="Arial" w:cs="Arial"/>
          <w:color w:val="auto"/>
          <w:sz w:val="20"/>
          <w:szCs w:val="20"/>
          <w:lang w:eastAsia="en-US" w:bidi="ar-SA"/>
        </w:rPr>
        <w:t>w Zamówieniu. W przypadku braków w dostawie będą one niezwłocznie uzupełnione na koszt Sprzedającego, w terminie nie dłuższym niż 3 dni robocze od daty zgłoszenia takiego braku przez Zamawiającego.</w:t>
      </w:r>
    </w:p>
    <w:p w14:paraId="099A75B7" w14:textId="2CCA7A93" w:rsidR="00D567E9" w:rsidRPr="00AE1249" w:rsidRDefault="00D567E9" w:rsidP="00DC077C">
      <w:pPr>
        <w:numPr>
          <w:ilvl w:val="0"/>
          <w:numId w:val="15"/>
        </w:numPr>
        <w:spacing w:line="360" w:lineRule="auto"/>
        <w:ind w:left="426" w:hanging="426"/>
        <w:jc w:val="both"/>
        <w:rPr>
          <w:rFonts w:ascii="Arial" w:eastAsia="Arial" w:hAnsi="Arial" w:cs="Arial"/>
          <w:color w:val="auto"/>
          <w:sz w:val="20"/>
          <w:szCs w:val="20"/>
          <w:lang w:eastAsia="en-US" w:bidi="ar-SA"/>
        </w:rPr>
      </w:pPr>
      <w:r w:rsidRPr="00AE1249">
        <w:rPr>
          <w:rFonts w:ascii="Arial" w:eastAsia="Arial" w:hAnsi="Arial" w:cs="Arial"/>
          <w:color w:val="auto"/>
          <w:sz w:val="20"/>
          <w:szCs w:val="20"/>
          <w:lang w:eastAsia="en-US" w:bidi="ar-SA"/>
        </w:rPr>
        <w:t>Potwierdzenie odbioru dostawy jest dokonyw</w:t>
      </w:r>
      <w:r w:rsidR="00860817" w:rsidRPr="00AE1249">
        <w:rPr>
          <w:rFonts w:ascii="Arial" w:eastAsia="Arial" w:hAnsi="Arial" w:cs="Arial"/>
          <w:color w:val="auto"/>
          <w:sz w:val="20"/>
          <w:szCs w:val="20"/>
          <w:lang w:eastAsia="en-US" w:bidi="ar-SA"/>
        </w:rPr>
        <w:t>ane</w:t>
      </w:r>
      <w:r w:rsidR="00646DD7">
        <w:rPr>
          <w:rFonts w:ascii="Arial" w:eastAsia="Arial" w:hAnsi="Arial" w:cs="Arial"/>
          <w:color w:val="auto"/>
          <w:sz w:val="20"/>
          <w:szCs w:val="20"/>
          <w:lang w:eastAsia="en-US" w:bidi="ar-SA"/>
        </w:rPr>
        <w:t xml:space="preserve"> przez upoważnione osoby po stronie Zamawiającego</w:t>
      </w:r>
      <w:r w:rsidR="00860817" w:rsidRPr="00AE1249">
        <w:rPr>
          <w:rFonts w:ascii="Arial" w:eastAsia="Arial" w:hAnsi="Arial" w:cs="Arial"/>
          <w:color w:val="auto"/>
          <w:sz w:val="20"/>
          <w:szCs w:val="20"/>
          <w:lang w:eastAsia="en-US" w:bidi="ar-SA"/>
        </w:rPr>
        <w:t xml:space="preserve"> </w:t>
      </w:r>
      <w:r w:rsidR="005A514E">
        <w:rPr>
          <w:rFonts w:ascii="Arial" w:eastAsia="Arial" w:hAnsi="Arial" w:cs="Arial"/>
          <w:color w:val="auto"/>
          <w:sz w:val="20"/>
          <w:szCs w:val="20"/>
          <w:lang w:eastAsia="en-US" w:bidi="ar-SA"/>
        </w:rPr>
        <w:lastRenderedPageBreak/>
        <w:t xml:space="preserve">(wskazane w ust. </w:t>
      </w:r>
      <w:r w:rsidR="00105FF0">
        <w:rPr>
          <w:rFonts w:ascii="Arial" w:eastAsia="Arial" w:hAnsi="Arial" w:cs="Arial"/>
          <w:color w:val="auto"/>
          <w:sz w:val="20"/>
          <w:szCs w:val="20"/>
          <w:lang w:eastAsia="en-US" w:bidi="ar-SA"/>
        </w:rPr>
        <w:t>9</w:t>
      </w:r>
      <w:r w:rsidR="005A514E">
        <w:rPr>
          <w:rFonts w:ascii="Arial" w:eastAsia="Arial" w:hAnsi="Arial" w:cs="Arial"/>
          <w:color w:val="auto"/>
          <w:sz w:val="20"/>
          <w:szCs w:val="20"/>
          <w:lang w:eastAsia="en-US" w:bidi="ar-SA"/>
        </w:rPr>
        <w:t xml:space="preserve"> pkt. </w:t>
      </w:r>
      <w:r w:rsidR="00105FF0">
        <w:rPr>
          <w:rFonts w:ascii="Arial" w:eastAsia="Arial" w:hAnsi="Arial" w:cs="Arial"/>
          <w:color w:val="auto"/>
          <w:sz w:val="20"/>
          <w:szCs w:val="20"/>
          <w:lang w:eastAsia="en-US" w:bidi="ar-SA"/>
        </w:rPr>
        <w:t>9</w:t>
      </w:r>
      <w:r w:rsidR="005A514E">
        <w:rPr>
          <w:rFonts w:ascii="Arial" w:eastAsia="Arial" w:hAnsi="Arial" w:cs="Arial"/>
          <w:color w:val="auto"/>
          <w:sz w:val="20"/>
          <w:szCs w:val="20"/>
          <w:lang w:eastAsia="en-US" w:bidi="ar-SA"/>
        </w:rPr>
        <w:t xml:space="preserve">.1 lit. a. poniżej) </w:t>
      </w:r>
      <w:r w:rsidR="00860817" w:rsidRPr="00AE1249">
        <w:rPr>
          <w:rFonts w:ascii="Arial" w:eastAsia="Arial" w:hAnsi="Arial" w:cs="Arial"/>
          <w:color w:val="auto"/>
          <w:sz w:val="20"/>
          <w:szCs w:val="20"/>
          <w:lang w:eastAsia="en-US" w:bidi="ar-SA"/>
        </w:rPr>
        <w:t xml:space="preserve">na </w:t>
      </w:r>
      <w:r w:rsidR="00360508">
        <w:rPr>
          <w:rFonts w:ascii="Arial" w:eastAsia="Arial" w:hAnsi="Arial" w:cs="Arial"/>
          <w:color w:val="auto"/>
          <w:sz w:val="20"/>
          <w:szCs w:val="20"/>
          <w:lang w:eastAsia="en-US" w:bidi="ar-SA"/>
        </w:rPr>
        <w:t>kopii Faktury</w:t>
      </w:r>
      <w:r w:rsidR="00860817" w:rsidRPr="0003358E">
        <w:rPr>
          <w:rFonts w:ascii="Arial" w:eastAsia="Arial" w:hAnsi="Arial" w:cs="Arial"/>
          <w:color w:val="auto"/>
          <w:sz w:val="20"/>
          <w:szCs w:val="20"/>
          <w:lang w:eastAsia="en-US" w:bidi="ar-SA"/>
        </w:rPr>
        <w:t>,</w:t>
      </w:r>
      <w:r w:rsidRPr="00AE1249">
        <w:rPr>
          <w:rFonts w:ascii="Arial" w:eastAsia="Arial" w:hAnsi="Arial" w:cs="Arial"/>
          <w:color w:val="auto"/>
          <w:sz w:val="20"/>
          <w:szCs w:val="20"/>
          <w:lang w:eastAsia="en-US" w:bidi="ar-SA"/>
        </w:rPr>
        <w:t xml:space="preserve"> którego wzór stanowi Załącznik nr 4 do Umowy</w:t>
      </w:r>
      <w:r w:rsidR="00960686">
        <w:rPr>
          <w:rFonts w:ascii="Arial" w:eastAsia="Arial" w:hAnsi="Arial" w:cs="Arial"/>
          <w:color w:val="auto"/>
          <w:sz w:val="20"/>
          <w:szCs w:val="20"/>
          <w:lang w:eastAsia="en-US" w:bidi="ar-SA"/>
        </w:rPr>
        <w:t>.</w:t>
      </w:r>
      <w:r w:rsidRPr="00AE1249">
        <w:rPr>
          <w:rFonts w:ascii="Arial" w:eastAsia="Arial" w:hAnsi="Arial" w:cs="Arial"/>
          <w:color w:val="auto"/>
          <w:sz w:val="20"/>
          <w:szCs w:val="20"/>
          <w:lang w:eastAsia="en-US" w:bidi="ar-SA"/>
        </w:rPr>
        <w:t xml:space="preserve"> </w:t>
      </w:r>
    </w:p>
    <w:p w14:paraId="0F0B7047" w14:textId="5F089F02" w:rsidR="008137DF" w:rsidRDefault="009F1847" w:rsidP="00DC077C">
      <w:pPr>
        <w:widowControl/>
        <w:numPr>
          <w:ilvl w:val="0"/>
          <w:numId w:val="15"/>
        </w:numPr>
        <w:suppressAutoHyphens/>
        <w:spacing w:line="360" w:lineRule="auto"/>
        <w:ind w:left="284" w:hanging="284"/>
        <w:jc w:val="both"/>
        <w:rPr>
          <w:rFonts w:ascii="Arial" w:hAnsi="Arial" w:cs="Arial"/>
          <w:sz w:val="20"/>
          <w:szCs w:val="20"/>
        </w:rPr>
      </w:pPr>
      <w:r>
        <w:rPr>
          <w:rFonts w:ascii="Arial" w:hAnsi="Arial" w:cs="Arial"/>
          <w:sz w:val="20"/>
          <w:szCs w:val="20"/>
        </w:rPr>
        <w:t xml:space="preserve"> </w:t>
      </w:r>
      <w:r w:rsidR="008137DF" w:rsidRPr="00571A85">
        <w:rPr>
          <w:rFonts w:ascii="Arial" w:hAnsi="Arial" w:cs="Arial"/>
          <w:sz w:val="20"/>
          <w:szCs w:val="20"/>
        </w:rPr>
        <w:t>Strony ustalają następujące osoby i dane do kontaktu:</w:t>
      </w:r>
    </w:p>
    <w:p w14:paraId="295745B9" w14:textId="4BB2231B" w:rsidR="008137DF" w:rsidRPr="0003358E" w:rsidRDefault="002B4152" w:rsidP="002B4152">
      <w:pPr>
        <w:widowControl/>
        <w:suppressAutoHyphens/>
        <w:spacing w:line="360" w:lineRule="auto"/>
        <w:ind w:left="284"/>
        <w:jc w:val="both"/>
        <w:rPr>
          <w:rFonts w:ascii="Arial" w:hAnsi="Arial" w:cs="Arial"/>
          <w:sz w:val="20"/>
          <w:szCs w:val="20"/>
        </w:rPr>
      </w:pPr>
      <w:r>
        <w:rPr>
          <w:rFonts w:ascii="Arial" w:hAnsi="Arial" w:cs="Arial"/>
          <w:sz w:val="20"/>
          <w:szCs w:val="20"/>
        </w:rPr>
        <w:t xml:space="preserve">9.1. </w:t>
      </w:r>
      <w:r w:rsidR="008137DF" w:rsidRPr="002B4152">
        <w:rPr>
          <w:rFonts w:ascii="Arial" w:hAnsi="Arial" w:cs="Arial"/>
          <w:sz w:val="20"/>
          <w:szCs w:val="20"/>
        </w:rPr>
        <w:t xml:space="preserve">ze </w:t>
      </w:r>
      <w:r w:rsidR="008137DF" w:rsidRPr="0003358E">
        <w:rPr>
          <w:rFonts w:ascii="Arial" w:hAnsi="Arial" w:cs="Arial"/>
          <w:sz w:val="20"/>
          <w:szCs w:val="20"/>
        </w:rPr>
        <w:t>strony Zamawiającego:</w:t>
      </w:r>
    </w:p>
    <w:p w14:paraId="31207C25" w14:textId="55144979" w:rsidR="008137DF" w:rsidRPr="00360508" w:rsidRDefault="009F1847" w:rsidP="002B4152">
      <w:pPr>
        <w:pStyle w:val="Akapitzlist"/>
        <w:widowControl/>
        <w:numPr>
          <w:ilvl w:val="0"/>
          <w:numId w:val="38"/>
        </w:numPr>
        <w:suppressAutoHyphens/>
        <w:spacing w:line="360" w:lineRule="auto"/>
        <w:ind w:left="993"/>
        <w:jc w:val="both"/>
        <w:rPr>
          <w:rFonts w:ascii="Arial" w:hAnsi="Arial" w:cs="Arial"/>
          <w:color w:val="auto"/>
          <w:sz w:val="20"/>
          <w:szCs w:val="20"/>
        </w:rPr>
      </w:pPr>
      <w:r w:rsidRPr="00360508">
        <w:rPr>
          <w:rFonts w:ascii="Arial" w:hAnsi="Arial" w:cs="Arial"/>
          <w:color w:val="auto"/>
          <w:sz w:val="20"/>
          <w:szCs w:val="20"/>
        </w:rPr>
        <w:t xml:space="preserve">osobą upoważnioną do odbioru dostawy jest: </w:t>
      </w:r>
      <w:r w:rsidR="00960686" w:rsidRPr="00360508">
        <w:rPr>
          <w:rFonts w:ascii="Arial" w:hAnsi="Arial" w:cs="Arial"/>
          <w:color w:val="auto"/>
          <w:sz w:val="20"/>
          <w:szCs w:val="20"/>
        </w:rPr>
        <w:t>……………..(</w:t>
      </w:r>
      <w:r w:rsidR="00302B27" w:rsidRPr="00360508">
        <w:rPr>
          <w:rFonts w:ascii="Arial" w:hAnsi="Arial" w:cs="Arial"/>
          <w:i/>
          <w:color w:val="auto"/>
          <w:sz w:val="18"/>
          <w:szCs w:val="18"/>
        </w:rPr>
        <w:t>imię, nazwisko, adres e-mail, nr telefonu</w:t>
      </w:r>
      <w:r w:rsidR="00960686" w:rsidRPr="00360508">
        <w:rPr>
          <w:rFonts w:ascii="Arial" w:hAnsi="Arial" w:cs="Arial"/>
          <w:i/>
          <w:color w:val="auto"/>
          <w:sz w:val="18"/>
          <w:szCs w:val="18"/>
        </w:rPr>
        <w:t>)</w:t>
      </w:r>
    </w:p>
    <w:p w14:paraId="529705A5" w14:textId="3DD83C29" w:rsidR="008137DF" w:rsidRPr="0003358E" w:rsidRDefault="009F1847" w:rsidP="002B4152">
      <w:pPr>
        <w:pStyle w:val="Akapitzlist"/>
        <w:widowControl/>
        <w:numPr>
          <w:ilvl w:val="0"/>
          <w:numId w:val="38"/>
        </w:numPr>
        <w:suppressAutoHyphens/>
        <w:spacing w:line="360" w:lineRule="auto"/>
        <w:ind w:left="993"/>
        <w:jc w:val="both"/>
        <w:rPr>
          <w:rFonts w:ascii="Arial" w:hAnsi="Arial" w:cs="Arial"/>
          <w:sz w:val="20"/>
          <w:szCs w:val="20"/>
        </w:rPr>
      </w:pPr>
      <w:r w:rsidRPr="0003358E">
        <w:rPr>
          <w:rFonts w:ascii="Arial" w:hAnsi="Arial" w:cs="Arial"/>
          <w:sz w:val="20"/>
          <w:szCs w:val="20"/>
        </w:rPr>
        <w:t xml:space="preserve">osobą upoważnioną do uzgadniana warunków umownych jest: </w:t>
      </w:r>
      <w:r w:rsidR="00960686" w:rsidRPr="0003358E">
        <w:rPr>
          <w:rFonts w:ascii="Arial" w:hAnsi="Arial" w:cs="Arial"/>
          <w:sz w:val="20"/>
          <w:szCs w:val="20"/>
        </w:rPr>
        <w:t>………………………(</w:t>
      </w:r>
      <w:r w:rsidR="00960686" w:rsidRPr="0003358E">
        <w:rPr>
          <w:rFonts w:ascii="Arial" w:hAnsi="Arial" w:cs="Arial"/>
          <w:i/>
          <w:sz w:val="18"/>
          <w:szCs w:val="18"/>
        </w:rPr>
        <w:t>imię, nazwisko, adres e-mail, nr telefonu)</w:t>
      </w:r>
    </w:p>
    <w:p w14:paraId="45CC4411" w14:textId="540F96BB" w:rsidR="008137DF" w:rsidRPr="0003358E" w:rsidRDefault="002B4152" w:rsidP="009F1847">
      <w:pPr>
        <w:widowControl/>
        <w:suppressAutoHyphens/>
        <w:spacing w:line="360" w:lineRule="auto"/>
        <w:ind w:firstLine="284"/>
        <w:jc w:val="both"/>
        <w:rPr>
          <w:rFonts w:ascii="Arial" w:hAnsi="Arial" w:cs="Arial"/>
          <w:sz w:val="20"/>
          <w:szCs w:val="20"/>
        </w:rPr>
      </w:pPr>
      <w:r w:rsidRPr="0003358E">
        <w:rPr>
          <w:rFonts w:ascii="Arial" w:hAnsi="Arial" w:cs="Arial"/>
          <w:sz w:val="20"/>
          <w:szCs w:val="20"/>
        </w:rPr>
        <w:t xml:space="preserve">9.2. </w:t>
      </w:r>
      <w:r w:rsidR="008137DF" w:rsidRPr="0003358E">
        <w:rPr>
          <w:rFonts w:ascii="Arial" w:hAnsi="Arial" w:cs="Arial"/>
          <w:sz w:val="20"/>
          <w:szCs w:val="20"/>
        </w:rPr>
        <w:t xml:space="preserve">ze strony Sprzedającego: </w:t>
      </w:r>
    </w:p>
    <w:p w14:paraId="4C9F9212" w14:textId="7A9A0ED5" w:rsidR="008137DF" w:rsidRPr="0003358E" w:rsidRDefault="00960686" w:rsidP="002B4152">
      <w:pPr>
        <w:pStyle w:val="Akapitzlist"/>
        <w:widowControl/>
        <w:numPr>
          <w:ilvl w:val="0"/>
          <w:numId w:val="39"/>
        </w:numPr>
        <w:suppressAutoHyphens/>
        <w:spacing w:line="360" w:lineRule="auto"/>
        <w:jc w:val="both"/>
        <w:rPr>
          <w:rFonts w:ascii="Arial" w:hAnsi="Arial" w:cs="Arial"/>
          <w:sz w:val="20"/>
          <w:szCs w:val="20"/>
        </w:rPr>
      </w:pPr>
      <w:r w:rsidRPr="0003358E">
        <w:rPr>
          <w:rFonts w:ascii="Arial" w:hAnsi="Arial" w:cs="Arial"/>
          <w:i/>
          <w:sz w:val="20"/>
          <w:szCs w:val="20"/>
        </w:rPr>
        <w:t>……………………………….(</w:t>
      </w:r>
      <w:r w:rsidR="00302B27" w:rsidRPr="0003358E">
        <w:rPr>
          <w:rFonts w:ascii="Arial" w:hAnsi="Arial" w:cs="Arial"/>
          <w:i/>
          <w:sz w:val="18"/>
          <w:szCs w:val="18"/>
        </w:rPr>
        <w:t>imię, nazwisko, adres e-mail, nr telefonu</w:t>
      </w:r>
      <w:r w:rsidRPr="0003358E">
        <w:rPr>
          <w:rFonts w:ascii="Arial" w:hAnsi="Arial" w:cs="Arial"/>
          <w:i/>
          <w:sz w:val="18"/>
          <w:szCs w:val="18"/>
        </w:rPr>
        <w:t>)</w:t>
      </w:r>
      <w:r w:rsidR="00FD0FEB" w:rsidRPr="0003358E">
        <w:rPr>
          <w:rFonts w:ascii="Arial" w:hAnsi="Arial" w:cs="Arial"/>
          <w:i/>
          <w:sz w:val="18"/>
          <w:szCs w:val="18"/>
        </w:rPr>
        <w:t>.</w:t>
      </w:r>
    </w:p>
    <w:p w14:paraId="013F1F16" w14:textId="2380BBFE" w:rsidR="00646DD7" w:rsidRPr="0003358E" w:rsidRDefault="002B4152" w:rsidP="00DC077C">
      <w:pPr>
        <w:widowControl/>
        <w:suppressAutoHyphens/>
        <w:spacing w:line="360" w:lineRule="auto"/>
        <w:ind w:left="851" w:hanging="567"/>
        <w:jc w:val="both"/>
        <w:rPr>
          <w:rFonts w:ascii="Arial" w:hAnsi="Arial" w:cs="Arial"/>
          <w:sz w:val="20"/>
          <w:szCs w:val="20"/>
        </w:rPr>
      </w:pPr>
      <w:r w:rsidRPr="0003358E">
        <w:rPr>
          <w:rFonts w:ascii="Arial" w:hAnsi="Arial" w:cs="Arial"/>
          <w:sz w:val="20"/>
          <w:szCs w:val="20"/>
        </w:rPr>
        <w:t>9.3</w:t>
      </w:r>
      <w:r w:rsidR="009F1847" w:rsidRPr="0003358E">
        <w:rPr>
          <w:rFonts w:ascii="Arial" w:hAnsi="Arial" w:cs="Arial"/>
          <w:sz w:val="20"/>
          <w:szCs w:val="20"/>
        </w:rPr>
        <w:t xml:space="preserve">. </w:t>
      </w:r>
      <w:r w:rsidR="00646DD7" w:rsidRPr="0003358E">
        <w:rPr>
          <w:rFonts w:ascii="Arial" w:hAnsi="Arial" w:cs="Arial"/>
          <w:sz w:val="20"/>
          <w:szCs w:val="20"/>
        </w:rPr>
        <w:t xml:space="preserve">Zmiana osób wskazanych </w:t>
      </w:r>
      <w:r w:rsidR="005A514E" w:rsidRPr="0003358E">
        <w:rPr>
          <w:rFonts w:ascii="Arial" w:hAnsi="Arial" w:cs="Arial"/>
          <w:sz w:val="20"/>
          <w:szCs w:val="20"/>
        </w:rPr>
        <w:t xml:space="preserve">w pkt. </w:t>
      </w:r>
      <w:r w:rsidR="007947BF" w:rsidRPr="0003358E">
        <w:rPr>
          <w:rFonts w:ascii="Arial" w:hAnsi="Arial" w:cs="Arial"/>
          <w:sz w:val="20"/>
          <w:szCs w:val="20"/>
        </w:rPr>
        <w:t>9</w:t>
      </w:r>
      <w:r w:rsidR="005A514E" w:rsidRPr="0003358E">
        <w:rPr>
          <w:rFonts w:ascii="Arial" w:hAnsi="Arial" w:cs="Arial"/>
          <w:sz w:val="20"/>
          <w:szCs w:val="20"/>
        </w:rPr>
        <w:t xml:space="preserve">.1 i </w:t>
      </w:r>
      <w:r w:rsidR="007947BF" w:rsidRPr="0003358E">
        <w:rPr>
          <w:rFonts w:ascii="Arial" w:hAnsi="Arial" w:cs="Arial"/>
          <w:sz w:val="20"/>
          <w:szCs w:val="20"/>
        </w:rPr>
        <w:t>9</w:t>
      </w:r>
      <w:r w:rsidR="005A514E" w:rsidRPr="0003358E">
        <w:rPr>
          <w:rFonts w:ascii="Arial" w:hAnsi="Arial" w:cs="Arial"/>
          <w:sz w:val="20"/>
          <w:szCs w:val="20"/>
        </w:rPr>
        <w:t xml:space="preserve">.2. </w:t>
      </w:r>
      <w:r w:rsidR="00646DD7" w:rsidRPr="0003358E">
        <w:rPr>
          <w:rFonts w:ascii="Arial" w:hAnsi="Arial" w:cs="Arial"/>
          <w:sz w:val="20"/>
          <w:szCs w:val="20"/>
        </w:rPr>
        <w:t>powyżej nie wymaga aneksowania Umowy, a jedynie powiadomienia w formie dokumentowej drugiej strony.</w:t>
      </w:r>
    </w:p>
    <w:p w14:paraId="3A28D9B3" w14:textId="35443A54" w:rsidR="004F067C" w:rsidRPr="00646DD7" w:rsidRDefault="005A514E" w:rsidP="00646DD7">
      <w:pPr>
        <w:widowControl/>
        <w:suppressAutoHyphens/>
        <w:spacing w:line="360" w:lineRule="auto"/>
        <w:jc w:val="both"/>
        <w:rPr>
          <w:rFonts w:ascii="Arial" w:hAnsi="Arial" w:cs="Arial"/>
          <w:sz w:val="20"/>
          <w:szCs w:val="20"/>
          <w:highlight w:val="yellow"/>
        </w:rPr>
      </w:pPr>
      <w:r>
        <w:rPr>
          <w:rFonts w:ascii="Arial" w:hAnsi="Arial" w:cs="Arial"/>
          <w:sz w:val="20"/>
          <w:szCs w:val="20"/>
        </w:rPr>
        <w:t>1</w:t>
      </w:r>
      <w:r w:rsidR="002B4152">
        <w:rPr>
          <w:rFonts w:ascii="Arial" w:hAnsi="Arial" w:cs="Arial"/>
          <w:sz w:val="20"/>
          <w:szCs w:val="20"/>
        </w:rPr>
        <w:t>0</w:t>
      </w:r>
      <w:r w:rsidR="004F067C" w:rsidRPr="00646DD7">
        <w:rPr>
          <w:rFonts w:ascii="Arial" w:hAnsi="Arial" w:cs="Arial"/>
          <w:sz w:val="20"/>
          <w:szCs w:val="20"/>
        </w:rPr>
        <w:t>.</w:t>
      </w:r>
      <w:r w:rsidR="004F067C" w:rsidRPr="00646DD7">
        <w:rPr>
          <w:rFonts w:ascii="Arial" w:hAnsi="Arial" w:cs="Arial"/>
          <w:sz w:val="20"/>
          <w:szCs w:val="20"/>
        </w:rPr>
        <w:tab/>
      </w:r>
      <w:r w:rsidR="004F067C">
        <w:rPr>
          <w:rFonts w:ascii="Arial" w:hAnsi="Arial" w:cs="Arial"/>
          <w:sz w:val="20"/>
          <w:szCs w:val="20"/>
        </w:rPr>
        <w:t>Zamawiający</w:t>
      </w:r>
      <w:r w:rsidR="004F067C" w:rsidRPr="00646DD7">
        <w:rPr>
          <w:rFonts w:ascii="Arial" w:hAnsi="Arial" w:cs="Arial"/>
          <w:sz w:val="20"/>
          <w:szCs w:val="20"/>
        </w:rPr>
        <w:t xml:space="preserve"> może odmówić odbioru Towarów o nieodpowiedniej ilości, jakości, w stanie niekompletnym, wadliwych, bądź w przypadku, gdy stan techniczny opakowań</w:t>
      </w:r>
      <w:r w:rsidR="004F067C">
        <w:rPr>
          <w:rFonts w:ascii="Arial" w:hAnsi="Arial" w:cs="Arial"/>
          <w:sz w:val="20"/>
          <w:szCs w:val="20"/>
        </w:rPr>
        <w:t xml:space="preserve"> </w:t>
      </w:r>
      <w:r w:rsidR="004F067C" w:rsidRPr="00646DD7">
        <w:rPr>
          <w:rFonts w:ascii="Arial" w:hAnsi="Arial" w:cs="Arial"/>
          <w:sz w:val="20"/>
          <w:szCs w:val="20"/>
        </w:rPr>
        <w:t>Towarów będzie wskazywał na ich uszkodzenie.</w:t>
      </w:r>
    </w:p>
    <w:p w14:paraId="0E97A3BD" w14:textId="77777777" w:rsidR="00D10711" w:rsidRPr="00D10711" w:rsidRDefault="00D10711" w:rsidP="00D10711">
      <w:pPr>
        <w:widowControl/>
        <w:autoSpaceDE w:val="0"/>
        <w:autoSpaceDN w:val="0"/>
        <w:adjustRightInd w:val="0"/>
        <w:spacing w:after="120" w:line="360" w:lineRule="auto"/>
        <w:ind w:left="426"/>
        <w:jc w:val="both"/>
        <w:rPr>
          <w:rFonts w:ascii="Arial" w:hAnsi="Arial" w:cs="Arial"/>
          <w:sz w:val="20"/>
          <w:szCs w:val="20"/>
        </w:rPr>
      </w:pPr>
    </w:p>
    <w:p w14:paraId="6A7143BA" w14:textId="31007162" w:rsidR="00FC288A" w:rsidRDefault="00092E79" w:rsidP="00D10711">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FC288A">
        <w:rPr>
          <w:rFonts w:ascii="Arial" w:eastAsia="Arial" w:hAnsi="Arial" w:cs="Arial"/>
          <w:b/>
          <w:bCs/>
          <w:color w:val="auto"/>
          <w:sz w:val="20"/>
          <w:szCs w:val="20"/>
          <w:lang w:eastAsia="en-US" w:bidi="ar-SA"/>
        </w:rPr>
        <w:t xml:space="preserve">3 </w:t>
      </w:r>
    </w:p>
    <w:p w14:paraId="16402E02"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 xml:space="preserve"> </w:t>
      </w:r>
      <w:r w:rsidRPr="00FA2352">
        <w:rPr>
          <w:rFonts w:ascii="Arial" w:eastAsia="Arial" w:hAnsi="Arial" w:cs="Arial"/>
          <w:b/>
          <w:bCs/>
          <w:color w:val="auto"/>
          <w:sz w:val="20"/>
          <w:szCs w:val="20"/>
          <w:lang w:eastAsia="en-US" w:bidi="ar-SA"/>
        </w:rPr>
        <w:t>WYNAGRODZENIE</w:t>
      </w:r>
      <w:bookmarkEnd w:id="7"/>
      <w:bookmarkEnd w:id="8"/>
      <w:bookmarkEnd w:id="9"/>
    </w:p>
    <w:p w14:paraId="3731CABC" w14:textId="747ABE61" w:rsidR="003B7636" w:rsidRDefault="003B7636" w:rsidP="00D10711">
      <w:pPr>
        <w:widowControl/>
        <w:numPr>
          <w:ilvl w:val="0"/>
          <w:numId w:val="2"/>
        </w:numPr>
        <w:spacing w:line="360" w:lineRule="auto"/>
        <w:ind w:left="426" w:hanging="426"/>
        <w:jc w:val="both"/>
        <w:rPr>
          <w:rFonts w:ascii="Arial" w:eastAsia="Arial" w:hAnsi="Arial" w:cs="Arial"/>
          <w:color w:val="auto"/>
          <w:sz w:val="20"/>
          <w:szCs w:val="20"/>
          <w:lang w:eastAsia="en-US" w:bidi="ar-SA"/>
        </w:rPr>
      </w:pPr>
      <w:bookmarkStart w:id="10" w:name="bookmark35"/>
      <w:bookmarkStart w:id="11" w:name="bookmark36"/>
      <w:bookmarkEnd w:id="10"/>
      <w:bookmarkEnd w:id="11"/>
      <w:r w:rsidRPr="00FA2352">
        <w:rPr>
          <w:rFonts w:ascii="Arial" w:eastAsia="Arial" w:hAnsi="Arial" w:cs="Arial"/>
          <w:color w:val="auto"/>
          <w:sz w:val="20"/>
          <w:szCs w:val="20"/>
          <w:lang w:eastAsia="en-US" w:bidi="ar-SA"/>
        </w:rPr>
        <w:t xml:space="preserve">Z tytułu </w:t>
      </w:r>
      <w:r w:rsidR="00993F03">
        <w:rPr>
          <w:rFonts w:ascii="Arial" w:eastAsia="Arial" w:hAnsi="Arial" w:cs="Arial"/>
          <w:color w:val="auto"/>
          <w:sz w:val="20"/>
          <w:szCs w:val="20"/>
          <w:lang w:eastAsia="en-US" w:bidi="ar-SA"/>
        </w:rPr>
        <w:t>realizacji</w:t>
      </w:r>
      <w:r w:rsidRPr="00FA2352">
        <w:rPr>
          <w:rFonts w:ascii="Arial" w:eastAsia="Arial" w:hAnsi="Arial" w:cs="Arial"/>
          <w:color w:val="auto"/>
          <w:sz w:val="20"/>
          <w:szCs w:val="20"/>
          <w:lang w:eastAsia="en-US" w:bidi="ar-SA"/>
        </w:rPr>
        <w:t xml:space="preserve"> </w:t>
      </w:r>
      <w:r w:rsidR="00D9350C">
        <w:rPr>
          <w:rFonts w:ascii="Arial" w:eastAsia="Arial" w:hAnsi="Arial" w:cs="Arial"/>
          <w:color w:val="auto"/>
          <w:sz w:val="20"/>
          <w:szCs w:val="20"/>
          <w:lang w:eastAsia="en-US" w:bidi="ar-SA"/>
        </w:rPr>
        <w:t>p</w:t>
      </w:r>
      <w:r>
        <w:rPr>
          <w:rFonts w:ascii="Arial" w:eastAsia="Arial" w:hAnsi="Arial" w:cs="Arial"/>
          <w:color w:val="auto"/>
          <w:sz w:val="20"/>
          <w:szCs w:val="20"/>
          <w:lang w:eastAsia="en-US" w:bidi="ar-SA"/>
        </w:rPr>
        <w:t>rzedmiot</w:t>
      </w:r>
      <w:r w:rsidR="00993F03">
        <w:rPr>
          <w:rFonts w:ascii="Arial" w:eastAsia="Arial" w:hAnsi="Arial" w:cs="Arial"/>
          <w:color w:val="auto"/>
          <w:sz w:val="20"/>
          <w:szCs w:val="20"/>
          <w:lang w:eastAsia="en-US" w:bidi="ar-SA"/>
        </w:rPr>
        <w:t>u</w:t>
      </w:r>
      <w:r>
        <w:rPr>
          <w:rFonts w:ascii="Arial" w:eastAsia="Arial" w:hAnsi="Arial" w:cs="Arial"/>
          <w:color w:val="auto"/>
          <w:sz w:val="20"/>
          <w:szCs w:val="20"/>
          <w:lang w:eastAsia="en-US" w:bidi="ar-SA"/>
        </w:rPr>
        <w:t xml:space="preserve"> Umowy, </w:t>
      </w:r>
      <w:r w:rsidR="00A15155">
        <w:rPr>
          <w:rFonts w:ascii="Arial" w:eastAsia="Arial" w:hAnsi="Arial" w:cs="Arial"/>
          <w:color w:val="auto"/>
          <w:sz w:val="20"/>
          <w:szCs w:val="20"/>
          <w:lang w:eastAsia="en-US" w:bidi="ar-SA"/>
        </w:rPr>
        <w:t>Sprzedającemu</w:t>
      </w:r>
      <w:r w:rsidRPr="00FA2352">
        <w:rPr>
          <w:rFonts w:ascii="Arial" w:eastAsia="Arial" w:hAnsi="Arial" w:cs="Arial"/>
          <w:color w:val="auto"/>
          <w:sz w:val="20"/>
          <w:szCs w:val="20"/>
          <w:lang w:eastAsia="en-US" w:bidi="ar-SA"/>
        </w:rPr>
        <w:t xml:space="preserve"> przysługuje wynagrodzenie zgodnie</w:t>
      </w:r>
      <w:r w:rsidR="00C32405">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z Cennikiem</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stanowiącym </w:t>
      </w:r>
      <w:r w:rsidRPr="00FA2352">
        <w:rPr>
          <w:rFonts w:ascii="Arial" w:eastAsia="Arial" w:hAnsi="Arial" w:cs="Arial"/>
          <w:b/>
          <w:color w:val="auto"/>
          <w:sz w:val="20"/>
          <w:szCs w:val="20"/>
          <w:lang w:eastAsia="en-US" w:bidi="ar-SA"/>
        </w:rPr>
        <w:t>Załącznik nr 1</w:t>
      </w:r>
      <w:r w:rsidRPr="00FA2352">
        <w:rPr>
          <w:rFonts w:ascii="Arial" w:eastAsia="Arial" w:hAnsi="Arial" w:cs="Arial"/>
          <w:color w:val="auto"/>
          <w:sz w:val="20"/>
          <w:szCs w:val="20"/>
          <w:lang w:eastAsia="en-US" w:bidi="ar-SA"/>
        </w:rPr>
        <w:t xml:space="preserve"> do Umowy. Wynagrodzenie będzie stanowiło iloczyn ceny jednostkowej netto oraz ilości i rodzaju</w:t>
      </w:r>
      <w:r>
        <w:rPr>
          <w:rFonts w:ascii="Arial" w:eastAsia="Arial" w:hAnsi="Arial" w:cs="Arial"/>
          <w:color w:val="auto"/>
          <w:sz w:val="20"/>
          <w:szCs w:val="20"/>
          <w:lang w:eastAsia="en-US" w:bidi="ar-SA"/>
        </w:rPr>
        <w:t xml:space="preserve"> </w:t>
      </w:r>
      <w:r w:rsidR="00C34048">
        <w:rPr>
          <w:rFonts w:ascii="Arial" w:eastAsia="Arial" w:hAnsi="Arial" w:cs="Arial"/>
          <w:color w:val="auto"/>
          <w:sz w:val="20"/>
          <w:szCs w:val="20"/>
          <w:lang w:eastAsia="en-US" w:bidi="ar-SA"/>
        </w:rPr>
        <w:t xml:space="preserve">dostarczonego prawidłowo </w:t>
      </w:r>
      <w:r w:rsidR="00582896">
        <w:rPr>
          <w:rFonts w:ascii="Arial" w:eastAsia="Arial" w:hAnsi="Arial" w:cs="Arial"/>
          <w:color w:val="auto"/>
          <w:sz w:val="20"/>
          <w:szCs w:val="20"/>
          <w:lang w:eastAsia="en-US" w:bidi="ar-SA"/>
        </w:rPr>
        <w:t>A</w:t>
      </w:r>
      <w:r w:rsidRPr="00B069D1">
        <w:rPr>
          <w:rFonts w:ascii="Arial" w:eastAsia="Arial" w:hAnsi="Arial" w:cs="Arial"/>
          <w:color w:val="auto"/>
          <w:sz w:val="20"/>
          <w:szCs w:val="20"/>
          <w:lang w:eastAsia="en-US" w:bidi="ar-SA"/>
        </w:rPr>
        <w:t>sortymentu</w:t>
      </w:r>
      <w:r w:rsidR="00C34048">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wskazanego</w:t>
      </w:r>
      <w:r w:rsidRPr="00FA2352">
        <w:rPr>
          <w:rFonts w:ascii="Arial" w:eastAsia="Arial" w:hAnsi="Arial" w:cs="Arial"/>
          <w:color w:val="auto"/>
          <w:sz w:val="20"/>
          <w:szCs w:val="20"/>
          <w:lang w:eastAsia="en-US" w:bidi="ar-SA"/>
        </w:rPr>
        <w:t xml:space="preserve"> w </w:t>
      </w:r>
      <w:r w:rsidRPr="00FA2352">
        <w:rPr>
          <w:rFonts w:ascii="Arial" w:eastAsia="Arial" w:hAnsi="Arial" w:cs="Arial"/>
          <w:b/>
          <w:color w:val="auto"/>
          <w:sz w:val="20"/>
          <w:szCs w:val="20"/>
          <w:lang w:eastAsia="en-US" w:bidi="ar-SA"/>
        </w:rPr>
        <w:t>Załączniku nr 1</w:t>
      </w:r>
      <w:r w:rsidRPr="00FA2352">
        <w:rPr>
          <w:rFonts w:ascii="Arial" w:eastAsia="Arial" w:hAnsi="Arial" w:cs="Arial"/>
          <w:color w:val="auto"/>
          <w:sz w:val="20"/>
          <w:szCs w:val="20"/>
          <w:lang w:eastAsia="en-US" w:bidi="ar-SA"/>
        </w:rPr>
        <w:t xml:space="preserve"> do Umowy i każdorazowo będzie określone w</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Zamówieniu.</w:t>
      </w:r>
      <w:bookmarkStart w:id="12" w:name="bookmark38"/>
      <w:bookmarkEnd w:id="12"/>
    </w:p>
    <w:p w14:paraId="7A5704D1" w14:textId="2B1DB1DB" w:rsidR="0046336C"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 xml:space="preserve">Strony ustalają, że Cennik stanowiący </w:t>
      </w:r>
      <w:r w:rsidRPr="00377D3F">
        <w:rPr>
          <w:rFonts w:ascii="Arial" w:eastAsia="Arial" w:hAnsi="Arial" w:cs="Arial"/>
          <w:b/>
          <w:bCs/>
          <w:color w:val="auto"/>
          <w:sz w:val="20"/>
          <w:szCs w:val="20"/>
          <w:lang w:eastAsia="en-US" w:bidi="ar-SA"/>
        </w:rPr>
        <w:t>Załącznik nr 1</w:t>
      </w:r>
      <w:r w:rsidRPr="004C6BCE">
        <w:rPr>
          <w:rFonts w:ascii="Arial" w:eastAsia="Arial" w:hAnsi="Arial" w:cs="Arial"/>
          <w:color w:val="auto"/>
          <w:sz w:val="20"/>
          <w:szCs w:val="20"/>
          <w:lang w:eastAsia="en-US" w:bidi="ar-SA"/>
        </w:rPr>
        <w:t xml:space="preserve"> do Umowy aktualizowany będzie </w:t>
      </w:r>
      <w:r w:rsidR="00302B27" w:rsidRPr="00C34CBC">
        <w:rPr>
          <w:rFonts w:ascii="Arial" w:eastAsia="Arial" w:hAnsi="Arial" w:cs="Arial"/>
          <w:color w:val="auto"/>
          <w:sz w:val="20"/>
          <w:szCs w:val="20"/>
          <w:lang w:eastAsia="en-US" w:bidi="ar-SA"/>
        </w:rPr>
        <w:t xml:space="preserve">nie częściej niż co </w:t>
      </w:r>
      <w:r w:rsidR="00377D3F" w:rsidRPr="00C34CBC">
        <w:rPr>
          <w:rFonts w:ascii="Arial" w:eastAsia="Arial" w:hAnsi="Arial" w:cs="Arial"/>
          <w:color w:val="auto"/>
          <w:sz w:val="20"/>
          <w:szCs w:val="20"/>
          <w:lang w:eastAsia="en-US" w:bidi="ar-SA"/>
        </w:rPr>
        <w:t xml:space="preserve">12 </w:t>
      </w:r>
      <w:r w:rsidRPr="00C34CBC">
        <w:rPr>
          <w:rFonts w:ascii="Arial" w:eastAsia="Arial" w:hAnsi="Arial" w:cs="Arial"/>
          <w:color w:val="auto"/>
          <w:sz w:val="20"/>
          <w:szCs w:val="20"/>
          <w:lang w:eastAsia="en-US" w:bidi="ar-SA"/>
        </w:rPr>
        <w:t>miesięcy</w:t>
      </w:r>
      <w:r w:rsidRPr="004C6BCE">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licząc od daty podpisania Umowy.</w:t>
      </w:r>
    </w:p>
    <w:p w14:paraId="7760C05B" w14:textId="097926A0" w:rsidR="0046336C"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Strony zgodnie ustalają, że wszelkie zmiany Cennika muszą być dokonywane w formie pisemnej</w:t>
      </w:r>
      <w:r w:rsidR="00C32405">
        <w:rPr>
          <w:rFonts w:ascii="Arial" w:eastAsia="Arial" w:hAnsi="Arial" w:cs="Arial"/>
          <w:color w:val="auto"/>
          <w:sz w:val="20"/>
          <w:szCs w:val="20"/>
          <w:lang w:eastAsia="en-US" w:bidi="ar-SA"/>
        </w:rPr>
        <w:t xml:space="preserve"> </w:t>
      </w:r>
      <w:r w:rsidRPr="004C6BCE">
        <w:rPr>
          <w:rFonts w:ascii="Arial" w:eastAsia="Arial" w:hAnsi="Arial" w:cs="Arial"/>
          <w:color w:val="auto"/>
          <w:sz w:val="20"/>
          <w:szCs w:val="20"/>
          <w:lang w:eastAsia="en-US" w:bidi="ar-SA"/>
        </w:rPr>
        <w:t>wymagają sporządzenia aneksu do niniejszej Umowy, podpisanego przez obie Strony.</w:t>
      </w:r>
    </w:p>
    <w:p w14:paraId="55C05BC4" w14:textId="0AB63A87" w:rsidR="0046336C" w:rsidRPr="004C6BCE"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 xml:space="preserve">Sprzedający zobowiązuje się do poinformowania Kupującego o proponowanych zmianach Cennika z co najmniej </w:t>
      </w:r>
      <w:r w:rsidR="00377D3F">
        <w:rPr>
          <w:rFonts w:ascii="Arial" w:eastAsia="Arial" w:hAnsi="Arial" w:cs="Arial"/>
          <w:color w:val="auto"/>
          <w:sz w:val="20"/>
          <w:szCs w:val="20"/>
          <w:lang w:eastAsia="en-US" w:bidi="ar-SA"/>
        </w:rPr>
        <w:t>dwumiesięcznym</w:t>
      </w:r>
      <w:r w:rsidR="00377D3F" w:rsidRPr="004C6BCE">
        <w:rPr>
          <w:rFonts w:ascii="Arial" w:eastAsia="Arial" w:hAnsi="Arial" w:cs="Arial"/>
          <w:color w:val="auto"/>
          <w:sz w:val="20"/>
          <w:szCs w:val="20"/>
          <w:lang w:eastAsia="en-US" w:bidi="ar-SA"/>
        </w:rPr>
        <w:t xml:space="preserve"> </w:t>
      </w:r>
      <w:r w:rsidRPr="004C6BCE">
        <w:rPr>
          <w:rFonts w:ascii="Arial" w:eastAsia="Arial" w:hAnsi="Arial" w:cs="Arial"/>
          <w:color w:val="auto"/>
          <w:sz w:val="20"/>
          <w:szCs w:val="20"/>
          <w:lang w:eastAsia="en-US" w:bidi="ar-SA"/>
        </w:rPr>
        <w:t xml:space="preserve">wyprzedzeniem, przed planowanym terminem wprowadzenia tych zmian. Informacja ta musi być dostarczona w formie dokumentowej. </w:t>
      </w:r>
    </w:p>
    <w:p w14:paraId="6508422C" w14:textId="70B62953" w:rsidR="003B7636" w:rsidRPr="00E1371D" w:rsidRDefault="003B7636" w:rsidP="00D10711">
      <w:pPr>
        <w:widowControl/>
        <w:numPr>
          <w:ilvl w:val="0"/>
          <w:numId w:val="2"/>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 xml:space="preserve">Do cen określonych w </w:t>
      </w:r>
      <w:r w:rsidRPr="00FA2352">
        <w:rPr>
          <w:rFonts w:ascii="Arial" w:eastAsia="Arial" w:hAnsi="Arial" w:cs="Arial"/>
          <w:b/>
          <w:color w:val="auto"/>
          <w:sz w:val="20"/>
          <w:szCs w:val="20"/>
          <w:lang w:eastAsia="en-US" w:bidi="ar-SA"/>
        </w:rPr>
        <w:t xml:space="preserve">Załączniku nr 1 </w:t>
      </w:r>
      <w:r w:rsidRPr="00FA2352">
        <w:rPr>
          <w:rFonts w:ascii="Arial" w:eastAsia="Arial" w:hAnsi="Arial" w:cs="Arial"/>
          <w:color w:val="auto"/>
          <w:sz w:val="20"/>
          <w:szCs w:val="20"/>
          <w:lang w:eastAsia="en-US" w:bidi="ar-SA"/>
        </w:rPr>
        <w:t xml:space="preserve">do Umowy lub wynikających z oferty </w:t>
      </w:r>
      <w:r w:rsidR="00A15155">
        <w:rPr>
          <w:rFonts w:ascii="Arial" w:eastAsia="Arial" w:hAnsi="Arial" w:cs="Arial"/>
          <w:color w:val="auto"/>
          <w:sz w:val="20"/>
          <w:szCs w:val="20"/>
          <w:lang w:eastAsia="en-US" w:bidi="ar-SA"/>
        </w:rPr>
        <w:t>Sprzedającego</w:t>
      </w:r>
      <w:r w:rsidR="006C1283">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dotyczących dodatkowych</w:t>
      </w:r>
      <w:r>
        <w:rPr>
          <w:rFonts w:ascii="Arial" w:eastAsia="Arial" w:hAnsi="Arial" w:cs="Arial"/>
          <w:color w:val="auto"/>
          <w:sz w:val="20"/>
          <w:szCs w:val="20"/>
          <w:lang w:eastAsia="en-US" w:bidi="ar-SA"/>
        </w:rPr>
        <w:t xml:space="preserve"> </w:t>
      </w:r>
      <w:r w:rsidR="0072214E">
        <w:rPr>
          <w:rFonts w:ascii="Arial" w:eastAsia="Arial" w:hAnsi="Arial" w:cs="Arial"/>
          <w:color w:val="auto"/>
          <w:sz w:val="20"/>
          <w:szCs w:val="20"/>
          <w:lang w:eastAsia="en-US" w:bidi="ar-SA"/>
        </w:rPr>
        <w:t>usług</w:t>
      </w:r>
      <w:r w:rsidRPr="00FA2352">
        <w:rPr>
          <w:rFonts w:ascii="Arial" w:eastAsia="Arial" w:hAnsi="Arial" w:cs="Arial"/>
          <w:color w:val="auto"/>
          <w:sz w:val="20"/>
          <w:szCs w:val="20"/>
          <w:lang w:eastAsia="en-US" w:bidi="ar-SA"/>
        </w:rPr>
        <w:t>, a zaakceptowanej</w:t>
      </w:r>
      <w:r w:rsidR="00D10711">
        <w:rPr>
          <w:rFonts w:ascii="Arial" w:eastAsia="Arial" w:hAnsi="Arial" w:cs="Arial"/>
          <w:color w:val="auto"/>
          <w:sz w:val="20"/>
          <w:szCs w:val="20"/>
          <w:lang w:eastAsia="en-US" w:bidi="ar-SA"/>
        </w:rPr>
        <w:t xml:space="preserve"> przez Zamawiającego, zostanie </w:t>
      </w:r>
      <w:r w:rsidRPr="00FA2352">
        <w:rPr>
          <w:rFonts w:ascii="Arial" w:eastAsia="Arial" w:hAnsi="Arial" w:cs="Arial"/>
          <w:color w:val="auto"/>
          <w:sz w:val="20"/>
          <w:szCs w:val="20"/>
          <w:lang w:eastAsia="en-US" w:bidi="ar-SA"/>
        </w:rPr>
        <w:t xml:space="preserve">doliczony </w:t>
      </w:r>
      <w:r w:rsidRPr="00E1371D">
        <w:rPr>
          <w:rFonts w:ascii="Arial" w:eastAsia="Arial" w:hAnsi="Arial" w:cs="Arial"/>
          <w:color w:val="auto"/>
          <w:sz w:val="20"/>
          <w:szCs w:val="20"/>
          <w:lang w:eastAsia="en-US" w:bidi="ar-SA"/>
        </w:rPr>
        <w:t>należny podatek od towarów i usług (VAT) zgodni</w:t>
      </w:r>
      <w:r w:rsidR="00244C86" w:rsidRPr="00E1371D">
        <w:rPr>
          <w:rFonts w:ascii="Arial" w:eastAsia="Arial" w:hAnsi="Arial" w:cs="Arial"/>
          <w:color w:val="auto"/>
          <w:sz w:val="20"/>
          <w:szCs w:val="20"/>
          <w:lang w:eastAsia="en-US" w:bidi="ar-SA"/>
        </w:rPr>
        <w:t xml:space="preserve">e z obowiązującymi </w:t>
      </w:r>
      <w:r w:rsidR="00D10711" w:rsidRPr="00E1371D">
        <w:rPr>
          <w:rFonts w:ascii="Arial" w:eastAsia="Arial" w:hAnsi="Arial" w:cs="Arial"/>
          <w:color w:val="auto"/>
          <w:sz w:val="20"/>
          <w:szCs w:val="20"/>
          <w:lang w:eastAsia="en-US" w:bidi="ar-SA"/>
        </w:rPr>
        <w:t xml:space="preserve">przepisami </w:t>
      </w:r>
      <w:r w:rsidRPr="00E1371D">
        <w:rPr>
          <w:rFonts w:ascii="Arial" w:eastAsia="Arial" w:hAnsi="Arial" w:cs="Arial"/>
          <w:color w:val="auto"/>
          <w:sz w:val="20"/>
          <w:szCs w:val="20"/>
          <w:lang w:eastAsia="en-US" w:bidi="ar-SA"/>
        </w:rPr>
        <w:t>prawa.</w:t>
      </w:r>
    </w:p>
    <w:p w14:paraId="2D4EB144" w14:textId="04E40FCC" w:rsidR="00360508" w:rsidRPr="00E1371D" w:rsidRDefault="00360508" w:rsidP="00360508">
      <w:pPr>
        <w:numPr>
          <w:ilvl w:val="0"/>
          <w:numId w:val="2"/>
        </w:numPr>
        <w:spacing w:line="360" w:lineRule="auto"/>
        <w:ind w:left="426" w:hanging="426"/>
        <w:jc w:val="both"/>
        <w:rPr>
          <w:rFonts w:ascii="Arial" w:eastAsia="Arial" w:hAnsi="Arial" w:cs="Arial"/>
          <w:color w:val="auto"/>
          <w:sz w:val="20"/>
          <w:szCs w:val="20"/>
          <w:lang w:eastAsia="en-US" w:bidi="ar-SA"/>
        </w:rPr>
      </w:pPr>
      <w:r w:rsidRPr="00E1371D">
        <w:rPr>
          <w:rFonts w:ascii="Arial" w:eastAsia="Arial" w:hAnsi="Arial" w:cs="Arial"/>
          <w:color w:val="auto"/>
          <w:sz w:val="20"/>
          <w:szCs w:val="20"/>
          <w:lang w:eastAsia="en-US" w:bidi="ar-SA"/>
        </w:rPr>
        <w:t xml:space="preserve">Strony ustalają limit roczny Umowy na wartość niegwarantowaną w </w:t>
      </w:r>
      <w:r w:rsidRPr="00EA0A30">
        <w:rPr>
          <w:rFonts w:ascii="Arial" w:eastAsia="Arial" w:hAnsi="Arial" w:cs="Arial"/>
          <w:color w:val="auto"/>
          <w:sz w:val="20"/>
          <w:szCs w:val="20"/>
          <w:lang w:eastAsia="en-US" w:bidi="ar-SA"/>
        </w:rPr>
        <w:t>wysokości 2</w:t>
      </w:r>
      <w:r w:rsidR="00134EB9">
        <w:rPr>
          <w:rFonts w:ascii="Arial" w:eastAsia="Arial" w:hAnsi="Arial" w:cs="Arial"/>
          <w:color w:val="auto"/>
          <w:sz w:val="20"/>
          <w:szCs w:val="20"/>
          <w:lang w:eastAsia="en-US" w:bidi="ar-SA"/>
        </w:rPr>
        <w:t>5</w:t>
      </w:r>
      <w:r w:rsidRPr="00EA0A30">
        <w:rPr>
          <w:rFonts w:ascii="Arial" w:eastAsia="Arial" w:hAnsi="Arial" w:cs="Arial"/>
          <w:color w:val="auto"/>
          <w:sz w:val="20"/>
          <w:szCs w:val="20"/>
          <w:lang w:eastAsia="en-US" w:bidi="ar-SA"/>
        </w:rPr>
        <w:t xml:space="preserve">0 000 zł (słownie: dwieście </w:t>
      </w:r>
      <w:r w:rsidR="00134EB9">
        <w:rPr>
          <w:rFonts w:ascii="Arial" w:eastAsia="Arial" w:hAnsi="Arial" w:cs="Arial"/>
          <w:color w:val="auto"/>
          <w:sz w:val="20"/>
          <w:szCs w:val="20"/>
          <w:lang w:eastAsia="en-US" w:bidi="ar-SA"/>
        </w:rPr>
        <w:t>pięćdziesiąt</w:t>
      </w:r>
      <w:r w:rsidRPr="00EA0A30">
        <w:rPr>
          <w:rFonts w:ascii="Arial" w:eastAsia="Arial" w:hAnsi="Arial" w:cs="Arial"/>
          <w:color w:val="auto"/>
          <w:sz w:val="20"/>
          <w:szCs w:val="20"/>
          <w:lang w:eastAsia="en-US" w:bidi="ar-SA"/>
        </w:rPr>
        <w:t xml:space="preserve"> tysięcy złotych netto, 00/100).</w:t>
      </w:r>
    </w:p>
    <w:p w14:paraId="0EF4839D" w14:textId="77777777" w:rsidR="0046336C" w:rsidRDefault="0046336C" w:rsidP="0046336C">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hAnsi="Arial" w:cs="Arial"/>
          <w:sz w:val="20"/>
          <w:szCs w:val="20"/>
        </w:rPr>
        <w:t>Strony ustalają, że Cennik zawierać będzie ostateczną cenę zakupu Towarów uwzględniającą udzielony w trakcie postępowania zakupowego rabat.</w:t>
      </w:r>
    </w:p>
    <w:p w14:paraId="48F1BDA5" w14:textId="77777777" w:rsidR="005E012A" w:rsidRPr="005E012A" w:rsidRDefault="005E012A" w:rsidP="005E012A">
      <w:pPr>
        <w:pStyle w:val="Akapitzlist"/>
        <w:widowControl/>
        <w:spacing w:after="200" w:line="360" w:lineRule="auto"/>
        <w:ind w:left="426"/>
        <w:jc w:val="both"/>
        <w:rPr>
          <w:rFonts w:ascii="Arial" w:hAnsi="Arial" w:cs="Arial"/>
          <w:sz w:val="20"/>
          <w:szCs w:val="20"/>
        </w:rPr>
      </w:pPr>
    </w:p>
    <w:p w14:paraId="7D054099" w14:textId="77777777" w:rsidR="007E74D7" w:rsidRDefault="00092E79" w:rsidP="007E74D7">
      <w:pPr>
        <w:keepNext/>
        <w:keepLines/>
        <w:spacing w:line="360" w:lineRule="auto"/>
        <w:jc w:val="center"/>
        <w:outlineLvl w:val="1"/>
        <w:rPr>
          <w:rFonts w:ascii="Arial" w:eastAsia="Arial" w:hAnsi="Arial" w:cs="Arial"/>
          <w:b/>
          <w:bCs/>
          <w:color w:val="auto"/>
          <w:sz w:val="20"/>
          <w:szCs w:val="20"/>
          <w:lang w:eastAsia="en-US" w:bidi="ar-SA"/>
        </w:rPr>
      </w:pPr>
      <w:bookmarkStart w:id="13" w:name="bookmark39"/>
      <w:bookmarkStart w:id="14" w:name="bookmark40"/>
      <w:bookmarkStart w:id="15" w:name="bookmark41"/>
      <w:r w:rsidRPr="00092E79">
        <w:rPr>
          <w:rFonts w:ascii="Calibri" w:eastAsia="Times New Roman" w:hAnsi="Calibri" w:cs="Calibri"/>
          <w:b/>
          <w:bCs/>
          <w:color w:val="auto"/>
          <w:sz w:val="22"/>
          <w:lang w:eastAsia="ar-SA" w:bidi="ar-SA"/>
        </w:rPr>
        <w:t xml:space="preserve">§ </w:t>
      </w:r>
      <w:r w:rsidR="007B63B2">
        <w:rPr>
          <w:rFonts w:ascii="Arial" w:eastAsia="Arial" w:hAnsi="Arial" w:cs="Arial"/>
          <w:b/>
          <w:bCs/>
          <w:color w:val="auto"/>
          <w:sz w:val="20"/>
          <w:szCs w:val="20"/>
          <w:lang w:eastAsia="en-US" w:bidi="ar-SA"/>
        </w:rPr>
        <w:t>4</w:t>
      </w:r>
      <w:r w:rsidR="00FC288A">
        <w:rPr>
          <w:rFonts w:ascii="Arial" w:eastAsia="Arial" w:hAnsi="Arial" w:cs="Arial"/>
          <w:b/>
          <w:bCs/>
          <w:color w:val="auto"/>
          <w:sz w:val="20"/>
          <w:szCs w:val="20"/>
          <w:lang w:eastAsia="en-US" w:bidi="ar-SA"/>
        </w:rPr>
        <w:t xml:space="preserve"> </w:t>
      </w:r>
      <w:r w:rsidR="003B7636" w:rsidRPr="00FA2352">
        <w:rPr>
          <w:rFonts w:ascii="Arial" w:eastAsia="Arial" w:hAnsi="Arial" w:cs="Arial"/>
          <w:b/>
          <w:bCs/>
          <w:color w:val="auto"/>
          <w:sz w:val="20"/>
          <w:szCs w:val="20"/>
          <w:lang w:eastAsia="en-US" w:bidi="ar-SA"/>
        </w:rPr>
        <w:t xml:space="preserve"> </w:t>
      </w:r>
    </w:p>
    <w:p w14:paraId="4D8C3B32"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PŁATNOŚCI</w:t>
      </w:r>
      <w:bookmarkEnd w:id="13"/>
      <w:bookmarkEnd w:id="14"/>
      <w:bookmarkEnd w:id="15"/>
    </w:p>
    <w:p w14:paraId="17C7D2B2" w14:textId="3C5FF9A4" w:rsidR="003B7636" w:rsidRPr="00D73DCD" w:rsidRDefault="003B7636" w:rsidP="00BC1977">
      <w:pPr>
        <w:pStyle w:val="Akapitzlist"/>
        <w:numPr>
          <w:ilvl w:val="0"/>
          <w:numId w:val="21"/>
        </w:numPr>
        <w:spacing w:line="360" w:lineRule="auto"/>
        <w:jc w:val="both"/>
        <w:rPr>
          <w:rFonts w:ascii="Arial" w:eastAsia="Arial" w:hAnsi="Arial" w:cs="Arial"/>
          <w:color w:val="auto"/>
          <w:sz w:val="20"/>
          <w:szCs w:val="20"/>
          <w:lang w:eastAsia="en-US" w:bidi="ar-SA"/>
        </w:rPr>
      </w:pPr>
      <w:bookmarkStart w:id="16" w:name="bookmark42"/>
      <w:bookmarkEnd w:id="16"/>
      <w:r w:rsidRPr="00D73DCD">
        <w:rPr>
          <w:rFonts w:ascii="Arial" w:eastAsia="Arial" w:hAnsi="Arial" w:cs="Arial"/>
          <w:color w:val="auto"/>
          <w:sz w:val="20"/>
          <w:szCs w:val="20"/>
          <w:lang w:eastAsia="en-US" w:bidi="ar-SA"/>
        </w:rPr>
        <w:t xml:space="preserve">Płatności </w:t>
      </w:r>
      <w:r w:rsidR="007E1D89" w:rsidRPr="00D73DCD">
        <w:rPr>
          <w:rFonts w:ascii="Arial" w:eastAsia="Arial" w:hAnsi="Arial" w:cs="Arial"/>
          <w:color w:val="auto"/>
          <w:sz w:val="20"/>
          <w:szCs w:val="20"/>
          <w:lang w:eastAsia="en-US" w:bidi="ar-SA"/>
        </w:rPr>
        <w:t xml:space="preserve">za wykonany należycie przedmiot Umowy </w:t>
      </w:r>
      <w:r w:rsidRPr="00D73DCD">
        <w:rPr>
          <w:rFonts w:ascii="Arial" w:eastAsia="Arial" w:hAnsi="Arial" w:cs="Arial"/>
          <w:color w:val="auto"/>
          <w:sz w:val="20"/>
          <w:szCs w:val="20"/>
          <w:lang w:eastAsia="en-US" w:bidi="ar-SA"/>
        </w:rPr>
        <w:t xml:space="preserve">dokonywane będą na podstawie wystawianych przez </w:t>
      </w:r>
      <w:r w:rsidR="006C1283" w:rsidRPr="00D73DCD">
        <w:rPr>
          <w:rFonts w:ascii="Arial" w:eastAsia="Arial" w:hAnsi="Arial" w:cs="Arial"/>
          <w:color w:val="auto"/>
          <w:sz w:val="20"/>
          <w:szCs w:val="20"/>
          <w:lang w:eastAsia="en-US" w:bidi="ar-SA"/>
        </w:rPr>
        <w:t xml:space="preserve">Sprzedającego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akt</w:t>
      </w:r>
      <w:bookmarkStart w:id="17" w:name="bookmark43"/>
      <w:bookmarkEnd w:id="17"/>
      <w:r w:rsidRPr="00D73DCD">
        <w:rPr>
          <w:rFonts w:ascii="Arial" w:eastAsia="Arial" w:hAnsi="Arial" w:cs="Arial"/>
          <w:color w:val="auto"/>
          <w:sz w:val="20"/>
          <w:szCs w:val="20"/>
          <w:lang w:eastAsia="en-US" w:bidi="ar-SA"/>
        </w:rPr>
        <w:t>ur</w:t>
      </w:r>
      <w:r w:rsidR="00EB0310">
        <w:rPr>
          <w:rFonts w:ascii="Arial" w:eastAsia="Arial" w:hAnsi="Arial" w:cs="Arial"/>
          <w:color w:val="auto"/>
          <w:sz w:val="20"/>
          <w:szCs w:val="20"/>
          <w:lang w:eastAsia="en-US" w:bidi="ar-SA"/>
        </w:rPr>
        <w:t xml:space="preserve"> </w:t>
      </w:r>
      <w:r w:rsidR="00134EB9">
        <w:rPr>
          <w:rFonts w:ascii="Arial" w:eastAsia="Arial" w:hAnsi="Arial" w:cs="Arial"/>
          <w:i/>
          <w:iCs/>
          <w:color w:val="auto"/>
          <w:sz w:val="20"/>
          <w:szCs w:val="20"/>
          <w:lang w:eastAsia="en-US" w:bidi="ar-SA"/>
        </w:rPr>
        <w:t>.</w:t>
      </w:r>
    </w:p>
    <w:p w14:paraId="67EAAEDC" w14:textId="554C0979" w:rsidR="003B7636" w:rsidRPr="00D73DCD" w:rsidRDefault="003B7636"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Jeżeli Strony nie postanowią inaczej płatność dokonywana będzie każdorazowo przelewem na</w:t>
      </w:r>
      <w:r w:rsidR="007B63B2"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lastRenderedPageBreak/>
        <w:t xml:space="preserve">rachunek bankowy wskazany na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akturze w terminie </w:t>
      </w:r>
      <w:r w:rsidRPr="00D73DCD">
        <w:rPr>
          <w:rFonts w:ascii="Arial" w:eastAsia="Arial" w:hAnsi="Arial" w:cs="Arial"/>
          <w:b/>
          <w:bCs/>
          <w:color w:val="auto"/>
          <w:sz w:val="20"/>
          <w:szCs w:val="20"/>
          <w:lang w:eastAsia="en-US" w:bidi="ar-SA"/>
        </w:rPr>
        <w:t xml:space="preserve">30 dni </w:t>
      </w:r>
      <w:r w:rsidRPr="00D73DCD">
        <w:rPr>
          <w:rFonts w:ascii="Arial" w:eastAsia="Arial" w:hAnsi="Arial" w:cs="Arial"/>
          <w:color w:val="auto"/>
          <w:sz w:val="20"/>
          <w:szCs w:val="20"/>
          <w:lang w:eastAsia="en-US" w:bidi="ar-SA"/>
        </w:rPr>
        <w:t>od daty doręczenia Zamawiającemu</w:t>
      </w:r>
      <w:r w:rsidR="007B63B2"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prawidłowo wystawionej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aktury zawierającej, oprócz wymogów ustawowych, dane wskazane w </w:t>
      </w:r>
      <w:r w:rsidR="00451D10">
        <w:rPr>
          <w:rFonts w:ascii="Arial" w:eastAsia="Arial" w:hAnsi="Arial" w:cs="Arial"/>
          <w:color w:val="auto"/>
          <w:sz w:val="20"/>
          <w:szCs w:val="20"/>
          <w:lang w:eastAsia="en-US" w:bidi="ar-SA"/>
        </w:rPr>
        <w:t>§</w:t>
      </w:r>
      <w:r w:rsidR="00905A67">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5 ust. </w:t>
      </w:r>
      <w:r w:rsidR="0039305A" w:rsidRPr="00D73DCD">
        <w:rPr>
          <w:rFonts w:ascii="Arial" w:eastAsia="Arial" w:hAnsi="Arial" w:cs="Arial"/>
          <w:color w:val="auto"/>
          <w:sz w:val="20"/>
          <w:szCs w:val="20"/>
          <w:lang w:eastAsia="en-US" w:bidi="ar-SA"/>
        </w:rPr>
        <w:t xml:space="preserve">1 </w:t>
      </w:r>
      <w:r w:rsidRPr="00D73DCD">
        <w:rPr>
          <w:rFonts w:ascii="Arial" w:eastAsia="Arial" w:hAnsi="Arial" w:cs="Arial"/>
          <w:color w:val="auto"/>
          <w:sz w:val="20"/>
          <w:szCs w:val="20"/>
          <w:lang w:eastAsia="en-US" w:bidi="ar-SA"/>
        </w:rPr>
        <w:t>Umowy. W przypadku dostarczenia</w:t>
      </w:r>
      <w:r w:rsidR="008424C6" w:rsidRPr="00D73DCD">
        <w:rPr>
          <w:rFonts w:ascii="Arial" w:eastAsia="Arial" w:hAnsi="Arial" w:cs="Arial"/>
          <w:color w:val="auto"/>
          <w:sz w:val="20"/>
          <w:szCs w:val="20"/>
          <w:lang w:eastAsia="en-US" w:bidi="ar-SA"/>
        </w:rPr>
        <w:t xml:space="preserve">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aktury </w:t>
      </w:r>
      <w:r w:rsidR="0039305A" w:rsidRPr="00D73DCD">
        <w:rPr>
          <w:rFonts w:ascii="Arial" w:eastAsia="Arial" w:hAnsi="Arial" w:cs="Arial"/>
          <w:color w:val="auto"/>
          <w:sz w:val="20"/>
          <w:szCs w:val="20"/>
          <w:lang w:eastAsia="en-US" w:bidi="ar-SA"/>
        </w:rPr>
        <w:t xml:space="preserve">niezgodnej z wymogami przepisów prawa lub </w:t>
      </w:r>
      <w:r w:rsidRPr="00D73DCD">
        <w:rPr>
          <w:rFonts w:ascii="Arial" w:eastAsia="Arial" w:hAnsi="Arial" w:cs="Arial"/>
          <w:color w:val="auto"/>
          <w:sz w:val="20"/>
          <w:szCs w:val="20"/>
          <w:lang w:eastAsia="en-US" w:bidi="ar-SA"/>
        </w:rPr>
        <w:t xml:space="preserve">niezawierającej danych wskazanych w </w:t>
      </w:r>
      <w:r w:rsidR="00451D10">
        <w:rPr>
          <w:rFonts w:ascii="Arial" w:eastAsia="Arial" w:hAnsi="Arial" w:cs="Arial"/>
          <w:color w:val="auto"/>
          <w:sz w:val="20"/>
          <w:szCs w:val="20"/>
          <w:lang w:eastAsia="en-US" w:bidi="ar-SA"/>
        </w:rPr>
        <w:t>§</w:t>
      </w:r>
      <w:r w:rsidR="00905A67">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5 ust. </w:t>
      </w:r>
      <w:r w:rsidR="0039305A" w:rsidRPr="00D73DCD">
        <w:rPr>
          <w:rFonts w:ascii="Arial" w:eastAsia="Arial" w:hAnsi="Arial" w:cs="Arial"/>
          <w:color w:val="auto"/>
          <w:sz w:val="20"/>
          <w:szCs w:val="20"/>
          <w:lang w:eastAsia="en-US" w:bidi="ar-SA"/>
        </w:rPr>
        <w:t xml:space="preserve">1 </w:t>
      </w:r>
      <w:r w:rsidRPr="00D73DCD">
        <w:rPr>
          <w:rFonts w:ascii="Arial" w:eastAsia="Arial" w:hAnsi="Arial" w:cs="Arial"/>
          <w:color w:val="auto"/>
          <w:sz w:val="20"/>
          <w:szCs w:val="20"/>
          <w:lang w:eastAsia="en-US" w:bidi="ar-SA"/>
        </w:rPr>
        <w:t>Umowy</w:t>
      </w:r>
      <w:r w:rsidR="0039305A" w:rsidRPr="00D73DCD">
        <w:rPr>
          <w:rFonts w:ascii="Arial" w:eastAsia="Arial" w:hAnsi="Arial" w:cs="Arial"/>
          <w:color w:val="auto"/>
          <w:sz w:val="20"/>
          <w:szCs w:val="20"/>
          <w:lang w:eastAsia="en-US" w:bidi="ar-SA"/>
        </w:rPr>
        <w:t>,</w:t>
      </w:r>
      <w:r w:rsidRPr="00D73DCD">
        <w:rPr>
          <w:rFonts w:ascii="Arial" w:eastAsia="Arial" w:hAnsi="Arial" w:cs="Arial"/>
          <w:color w:val="auto"/>
          <w:sz w:val="20"/>
          <w:szCs w:val="20"/>
          <w:lang w:eastAsia="en-US" w:bidi="ar-SA"/>
        </w:rPr>
        <w:t xml:space="preserve"> Zamawiający ma prawo wstrzymać płatność </w:t>
      </w:r>
      <w:r w:rsidR="0039305A" w:rsidRPr="00D73DCD">
        <w:rPr>
          <w:rFonts w:ascii="Arial" w:eastAsia="Arial" w:hAnsi="Arial" w:cs="Arial"/>
          <w:color w:val="auto"/>
          <w:sz w:val="20"/>
          <w:szCs w:val="20"/>
          <w:lang w:eastAsia="en-US" w:bidi="ar-SA"/>
        </w:rPr>
        <w:t>w</w:t>
      </w:r>
      <w:r w:rsidRPr="00D73DCD">
        <w:rPr>
          <w:rFonts w:ascii="Arial" w:eastAsia="Arial" w:hAnsi="Arial" w:cs="Arial"/>
          <w:color w:val="auto"/>
          <w:sz w:val="20"/>
          <w:szCs w:val="20"/>
          <w:lang w:eastAsia="en-US" w:bidi="ar-SA"/>
        </w:rPr>
        <w:t>ynagrodzenia. Zapłata wynagrodzenia nastąpi w terminie 7 dni od daty doręczenia</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(uzupełnienia) Zamawiającemu </w:t>
      </w:r>
      <w:r w:rsidR="00652C46">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aktury zawierającej wszystkie niezbędne dane. W takim przypadku zapłata nastąpi bez konieczności zapłaty odsetek za opóźnienie płatności.</w:t>
      </w:r>
      <w:bookmarkStart w:id="18" w:name="bookmark44"/>
      <w:bookmarkEnd w:id="18"/>
    </w:p>
    <w:p w14:paraId="3143109B" w14:textId="1664B3DA" w:rsidR="003B7636" w:rsidRPr="00A56A2D" w:rsidRDefault="00A56A2D" w:rsidP="00BC1977">
      <w:pPr>
        <w:pStyle w:val="Akapitzlist"/>
        <w:widowControl/>
        <w:numPr>
          <w:ilvl w:val="0"/>
          <w:numId w:val="21"/>
        </w:numPr>
        <w:tabs>
          <w:tab w:val="left" w:pos="426"/>
        </w:tabs>
        <w:suppressAutoHyphen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Dniem zapłaty jest data obciążenia rachunku bankowego Zamawiającego.</w:t>
      </w:r>
    </w:p>
    <w:p w14:paraId="74E0C640" w14:textId="77777777" w:rsidR="003B7636" w:rsidRPr="00D73DCD" w:rsidRDefault="000D0D2A"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Sprzedający </w:t>
      </w:r>
      <w:r w:rsidR="003B7636" w:rsidRPr="00D73DCD">
        <w:rPr>
          <w:rFonts w:ascii="Arial" w:eastAsia="Arial" w:hAnsi="Arial" w:cs="Arial"/>
          <w:color w:val="auto"/>
          <w:sz w:val="20"/>
          <w:szCs w:val="20"/>
          <w:lang w:eastAsia="en-US" w:bidi="ar-SA"/>
        </w:rPr>
        <w:t>nie może bez uprzedniej pisemnej zgody Zamawiającego przenieść na osobę trzecią (dokonać przelewu) wierzytelności o zapłatę wynagrodzenia.</w:t>
      </w:r>
      <w:bookmarkStart w:id="19" w:name="bookmark46"/>
      <w:bookmarkStart w:id="20" w:name="bookmark47"/>
      <w:bookmarkEnd w:id="19"/>
      <w:bookmarkEnd w:id="20"/>
    </w:p>
    <w:p w14:paraId="6E226B13" w14:textId="6F1EA6BE" w:rsidR="003B7636" w:rsidRPr="00D73DCD" w:rsidRDefault="003B7636"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Płatność wynikająca z Umowy będzie realizowana w mechanizmie podzielonej płatności,</w:t>
      </w:r>
      <w:r w:rsidR="00C32405">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o którym mowa w ustawie z dnia 11 marca 2004 r. o podatku od towarów i usług (wyłącznie na wskazany przez </w:t>
      </w:r>
      <w:r w:rsidR="00A15155" w:rsidRPr="00D73DCD">
        <w:rPr>
          <w:rFonts w:ascii="Arial" w:eastAsia="Arial" w:hAnsi="Arial" w:cs="Arial"/>
          <w:color w:val="auto"/>
          <w:sz w:val="20"/>
          <w:szCs w:val="20"/>
          <w:lang w:eastAsia="en-US" w:bidi="ar-SA"/>
        </w:rPr>
        <w:t>Sprzedającego</w:t>
      </w:r>
      <w:r w:rsidR="00C6740B"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rachunek bankowy figurujący w wykazie podatników VAT prowadzonym prze</w:t>
      </w:r>
      <w:r w:rsidR="00F12CC9" w:rsidRPr="00D73DCD">
        <w:rPr>
          <w:rFonts w:ascii="Arial" w:eastAsia="Arial" w:hAnsi="Arial" w:cs="Arial"/>
          <w:color w:val="auto"/>
          <w:sz w:val="20"/>
          <w:szCs w:val="20"/>
          <w:lang w:eastAsia="en-US" w:bidi="ar-SA"/>
        </w:rPr>
        <w:t xml:space="preserve">z właściwy organ administracji </w:t>
      </w:r>
      <w:r w:rsidRPr="00D73DCD">
        <w:rPr>
          <w:rFonts w:ascii="Arial" w:eastAsia="Arial" w:hAnsi="Arial" w:cs="Arial"/>
          <w:color w:val="auto"/>
          <w:sz w:val="20"/>
          <w:szCs w:val="20"/>
          <w:lang w:eastAsia="en-US" w:bidi="ar-SA"/>
        </w:rPr>
        <w:t>(tzw. Białej liście). Dotyczy to zarówno rachunków bankowych prowadzonych w złotych polskich, jak i walutach obcych.</w:t>
      </w:r>
    </w:p>
    <w:p w14:paraId="3972B269" w14:textId="77777777" w:rsidR="003B7636" w:rsidRPr="00D73DCD" w:rsidRDefault="003B7636" w:rsidP="00BC1977">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W przypadku niemożności dokonania płatności w sposób wskazany w ust. 5 powyżej z uwagi na:</w:t>
      </w:r>
    </w:p>
    <w:p w14:paraId="00333F63" w14:textId="078C3616" w:rsidR="003B7636" w:rsidRPr="00D73DCD" w:rsidRDefault="003B7636" w:rsidP="00BC1977">
      <w:pPr>
        <w:pStyle w:val="Akapitzlist"/>
        <w:numPr>
          <w:ilvl w:val="1"/>
          <w:numId w:val="21"/>
        </w:numPr>
        <w:tabs>
          <w:tab w:val="left" w:pos="426"/>
        </w:tabs>
        <w:spacing w:line="360" w:lineRule="auto"/>
        <w:ind w:left="993" w:hanging="28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brak na Białej liście wskazanego przez </w:t>
      </w:r>
      <w:r w:rsidR="00A15155" w:rsidRPr="00D73DCD">
        <w:rPr>
          <w:rFonts w:ascii="Arial" w:eastAsia="Arial" w:hAnsi="Arial" w:cs="Arial"/>
          <w:color w:val="auto"/>
          <w:sz w:val="20"/>
          <w:szCs w:val="20"/>
          <w:lang w:eastAsia="en-US" w:bidi="ar-SA"/>
        </w:rPr>
        <w:t>Sprzedającego</w:t>
      </w:r>
      <w:r w:rsidR="006C1283"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numeru rachunku bankowego lub</w:t>
      </w:r>
    </w:p>
    <w:p w14:paraId="49137941" w14:textId="6089088B" w:rsidR="003B7636" w:rsidRPr="00D73DCD" w:rsidRDefault="003B7636" w:rsidP="006D69F9">
      <w:pPr>
        <w:pStyle w:val="Akapitzlist"/>
        <w:tabs>
          <w:tab w:val="left" w:pos="426"/>
          <w:tab w:val="left" w:pos="709"/>
        </w:tabs>
        <w:spacing w:line="360" w:lineRule="auto"/>
        <w:ind w:left="993" w:hanging="28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 xml:space="preserve">(ii) brak wskazania przez </w:t>
      </w:r>
      <w:r w:rsidR="00A15155" w:rsidRPr="00D73DCD">
        <w:rPr>
          <w:rFonts w:ascii="Arial" w:eastAsia="Arial" w:hAnsi="Arial" w:cs="Arial"/>
          <w:color w:val="auto"/>
          <w:sz w:val="20"/>
          <w:szCs w:val="20"/>
          <w:lang w:eastAsia="en-US" w:bidi="ar-SA"/>
        </w:rPr>
        <w:t>Sprzedającego</w:t>
      </w:r>
      <w:r w:rsidR="006C1283"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jako właściwego do zapłaty części ceny brutto odpowiadającej podatkowi VAT numeru rachunku bankowego w złotych polskich figurującego na Białej liście (dotyczy </w:t>
      </w:r>
      <w:r w:rsidR="00A15155" w:rsidRPr="00D73DCD">
        <w:rPr>
          <w:rFonts w:ascii="Arial" w:eastAsia="Arial" w:hAnsi="Arial" w:cs="Arial"/>
          <w:color w:val="auto"/>
          <w:sz w:val="20"/>
          <w:szCs w:val="20"/>
          <w:lang w:eastAsia="en-US" w:bidi="ar-SA"/>
        </w:rPr>
        <w:t>p</w:t>
      </w:r>
      <w:r w:rsidRPr="00D73DCD">
        <w:rPr>
          <w:rFonts w:ascii="Arial" w:eastAsia="Arial" w:hAnsi="Arial" w:cs="Arial"/>
          <w:color w:val="auto"/>
          <w:sz w:val="20"/>
          <w:szCs w:val="20"/>
          <w:lang w:eastAsia="en-US" w:bidi="ar-SA"/>
        </w:rPr>
        <w:t xml:space="preserve">rzypadków wskazania przez </w:t>
      </w:r>
      <w:r w:rsidR="006C1283" w:rsidRPr="00D73DCD">
        <w:rPr>
          <w:rFonts w:ascii="Arial" w:eastAsia="Arial" w:hAnsi="Arial" w:cs="Arial"/>
          <w:color w:val="auto"/>
          <w:sz w:val="20"/>
          <w:szCs w:val="20"/>
          <w:lang w:eastAsia="en-US" w:bidi="ar-SA"/>
        </w:rPr>
        <w:t xml:space="preserve">Sprzedającego </w:t>
      </w:r>
      <w:r w:rsidRPr="00D73DCD">
        <w:rPr>
          <w:rFonts w:ascii="Arial" w:eastAsia="Arial" w:hAnsi="Arial" w:cs="Arial"/>
          <w:color w:val="auto"/>
          <w:sz w:val="20"/>
          <w:szCs w:val="20"/>
          <w:lang w:eastAsia="en-US" w:bidi="ar-SA"/>
        </w:rPr>
        <w:t>do zapłaty ceny netto rachunku bankowego w walucie</w:t>
      </w:r>
      <w:r w:rsidR="00A15155"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obcej). Zamawiający będzie uprawniony do wstrzyman</w:t>
      </w:r>
      <w:r w:rsidR="006C1283" w:rsidRPr="00D73DCD">
        <w:rPr>
          <w:rFonts w:ascii="Arial" w:eastAsia="Arial" w:hAnsi="Arial" w:cs="Arial"/>
          <w:color w:val="auto"/>
          <w:sz w:val="20"/>
          <w:szCs w:val="20"/>
          <w:lang w:eastAsia="en-US" w:bidi="ar-SA"/>
        </w:rPr>
        <w:t xml:space="preserve">ia płatności na rzecz W </w:t>
      </w:r>
      <w:r w:rsidRPr="00D73DCD">
        <w:rPr>
          <w:rFonts w:ascii="Arial" w:eastAsia="Arial" w:hAnsi="Arial" w:cs="Arial"/>
          <w:color w:val="auto"/>
          <w:sz w:val="20"/>
          <w:szCs w:val="20"/>
          <w:lang w:eastAsia="en-US" w:bidi="ar-SA"/>
        </w:rPr>
        <w:t xml:space="preserve">odpowiednio: wynagrodzenia (w przypadku wskazanym w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(i) lub części wynagrodzenia</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odpowiadającej podatkowi VAT</w:t>
      </w:r>
      <w:r w:rsidR="00C32405">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(w przypadku wskazanym w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w:t>
      </w:r>
      <w:r w:rsidR="006D69F9">
        <w:rPr>
          <w:rFonts w:ascii="Arial" w:eastAsia="Arial" w:hAnsi="Arial" w:cs="Arial"/>
          <w:color w:val="auto"/>
          <w:sz w:val="20"/>
          <w:szCs w:val="20"/>
          <w:lang w:eastAsia="en-US" w:bidi="ar-SA"/>
        </w:rPr>
        <w:t xml:space="preserve"> (ii).</w:t>
      </w:r>
    </w:p>
    <w:p w14:paraId="0B1F869D" w14:textId="0430D0BB" w:rsidR="003B7636" w:rsidRPr="00D73DCD" w:rsidRDefault="003B7636" w:rsidP="00BC1977">
      <w:pPr>
        <w:pStyle w:val="Akapitzlist"/>
        <w:numPr>
          <w:ilvl w:val="0"/>
          <w:numId w:val="21"/>
        </w:numPr>
        <w:tabs>
          <w:tab w:val="left" w:pos="567"/>
        </w:tabs>
        <w:spacing w:line="360" w:lineRule="auto"/>
        <w:ind w:hanging="29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W sytuacji wskazanej w ust. 6 powyżej płatność nastąpi nie później niż w terminie 7 dni roboczych od (odpowiednio): dnia następnego po przekazan</w:t>
      </w:r>
      <w:r w:rsidR="006C1283" w:rsidRPr="00D73DCD">
        <w:rPr>
          <w:rFonts w:ascii="Arial" w:eastAsia="Arial" w:hAnsi="Arial" w:cs="Arial"/>
          <w:color w:val="auto"/>
          <w:sz w:val="20"/>
          <w:szCs w:val="20"/>
          <w:lang w:eastAsia="en-US" w:bidi="ar-SA"/>
        </w:rPr>
        <w:t>iu Zamawiającemu przez Sprzedającego</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informacji o pojawieniu się jego numeru rachunku bankowego na Białej liście (w przypadku</w:t>
      </w:r>
      <w:r w:rsidR="00732426"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wskazanym w ust. 6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(i) powyżej) lub dnia następnego po wskazaniu Zamawiającemu przez</w:t>
      </w:r>
      <w:r w:rsidR="00732426" w:rsidRPr="00D73DCD">
        <w:rPr>
          <w:rFonts w:ascii="Arial" w:eastAsia="Arial" w:hAnsi="Arial" w:cs="Arial"/>
          <w:color w:val="auto"/>
          <w:sz w:val="20"/>
          <w:szCs w:val="20"/>
          <w:lang w:eastAsia="en-US" w:bidi="ar-SA"/>
        </w:rPr>
        <w:t xml:space="preserve"> </w:t>
      </w:r>
      <w:r w:rsidR="00DD23C9" w:rsidRPr="00D73DCD">
        <w:rPr>
          <w:rFonts w:ascii="Arial" w:eastAsia="Arial" w:hAnsi="Arial" w:cs="Arial"/>
          <w:color w:val="auto"/>
          <w:sz w:val="20"/>
          <w:szCs w:val="20"/>
          <w:lang w:eastAsia="en-US" w:bidi="ar-SA"/>
        </w:rPr>
        <w:t>Sprzedającego</w:t>
      </w:r>
      <w:r w:rsidR="00F12CC9"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numeru rachunku bankowego w złotych polskich figurującego na Białej liście (w</w:t>
      </w:r>
      <w:r w:rsidR="006E3E11"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przypadku, o którym mowa w ust. 6 </w:t>
      </w:r>
      <w:proofErr w:type="spellStart"/>
      <w:r w:rsidRPr="00D73DCD">
        <w:rPr>
          <w:rFonts w:ascii="Arial" w:eastAsia="Arial" w:hAnsi="Arial" w:cs="Arial"/>
          <w:color w:val="auto"/>
          <w:sz w:val="20"/>
          <w:szCs w:val="20"/>
          <w:lang w:eastAsia="en-US" w:bidi="ar-SA"/>
        </w:rPr>
        <w:t>ppkt</w:t>
      </w:r>
      <w:proofErr w:type="spellEnd"/>
      <w:r w:rsidRPr="00D73DCD">
        <w:rPr>
          <w:rFonts w:ascii="Arial" w:eastAsia="Arial" w:hAnsi="Arial" w:cs="Arial"/>
          <w:color w:val="auto"/>
          <w:sz w:val="20"/>
          <w:szCs w:val="20"/>
          <w:lang w:eastAsia="en-US" w:bidi="ar-SA"/>
        </w:rPr>
        <w:t xml:space="preserve"> (ii) powyżej).</w:t>
      </w:r>
    </w:p>
    <w:p w14:paraId="537BE849" w14:textId="114841BF" w:rsidR="007B008D" w:rsidRDefault="003B7636" w:rsidP="00BC1977">
      <w:pPr>
        <w:pStyle w:val="Akapitzlist"/>
        <w:numPr>
          <w:ilvl w:val="0"/>
          <w:numId w:val="21"/>
        </w:numPr>
        <w:tabs>
          <w:tab w:val="left" w:pos="426"/>
        </w:tabs>
        <w:spacing w:line="360" w:lineRule="auto"/>
        <w:ind w:hanging="29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Strony zgodnie przyjmują, że wystąpienie okoliczności, o których mowa w ust. 6 powyżej, zwalnia Zamawiającego z obowiązku zapłaty odsetek za zwłokę za okres pomiędzy ustalonym w</w:t>
      </w:r>
      <w:r w:rsidR="00AD4B9D"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umowie terminem płatności, a dniem zrealizowania przez Zamawiającego na </w:t>
      </w:r>
      <w:r w:rsidR="0048695B" w:rsidRPr="00D73DCD">
        <w:rPr>
          <w:rFonts w:ascii="Arial" w:eastAsia="Arial" w:hAnsi="Arial" w:cs="Arial"/>
          <w:color w:val="auto"/>
          <w:sz w:val="20"/>
          <w:szCs w:val="20"/>
          <w:lang w:eastAsia="en-US" w:bidi="ar-SA"/>
        </w:rPr>
        <w:t>rzecz Sprzedającego</w:t>
      </w:r>
      <w:r w:rsidR="00AD4B9D" w:rsidRPr="00D73DCD">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płatności, o których mowa w ust. 7 powyżej.</w:t>
      </w:r>
      <w:bookmarkStart w:id="21" w:name="bookmark48"/>
      <w:bookmarkStart w:id="22" w:name="bookmark49"/>
      <w:bookmarkStart w:id="23" w:name="bookmark50"/>
    </w:p>
    <w:p w14:paraId="0AEA2510" w14:textId="500F758C" w:rsidR="00D3176A" w:rsidRPr="00D3176A" w:rsidRDefault="00D3176A" w:rsidP="008326B1">
      <w:pPr>
        <w:pStyle w:val="Standard"/>
        <w:numPr>
          <w:ilvl w:val="0"/>
          <w:numId w:val="21"/>
        </w:numPr>
        <w:tabs>
          <w:tab w:val="left" w:pos="426"/>
          <w:tab w:val="left" w:pos="852"/>
        </w:tabs>
        <w:spacing w:line="360" w:lineRule="auto"/>
        <w:jc w:val="both"/>
        <w:rPr>
          <w:rFonts w:ascii="Arial" w:eastAsia="Arial" w:hAnsi="Arial" w:cs="Arial"/>
          <w:sz w:val="20"/>
          <w:szCs w:val="20"/>
          <w:lang w:eastAsia="en-US"/>
        </w:rPr>
      </w:pPr>
      <w:r w:rsidRPr="00D3176A">
        <w:rPr>
          <w:rFonts w:ascii="Arial" w:hAnsi="Arial" w:cs="Arial"/>
          <w:sz w:val="20"/>
          <w:szCs w:val="20"/>
        </w:rPr>
        <w:t xml:space="preserve">Właściwie wystawiona </w:t>
      </w:r>
      <w:r w:rsidR="006E671C">
        <w:rPr>
          <w:rFonts w:ascii="Arial" w:hAnsi="Arial" w:cs="Arial"/>
          <w:sz w:val="20"/>
          <w:szCs w:val="20"/>
        </w:rPr>
        <w:t>F</w:t>
      </w:r>
      <w:r w:rsidRPr="00D3176A">
        <w:rPr>
          <w:rFonts w:ascii="Arial" w:hAnsi="Arial" w:cs="Arial"/>
          <w:sz w:val="20"/>
          <w:szCs w:val="20"/>
        </w:rPr>
        <w:t>aktura zostanie przesłana w formie elektronicznej z adresu e</w:t>
      </w:r>
      <w:r w:rsidR="006E671C">
        <w:rPr>
          <w:rFonts w:ascii="Arial" w:hAnsi="Arial" w:cs="Arial"/>
          <w:sz w:val="20"/>
          <w:szCs w:val="20"/>
        </w:rPr>
        <w:t>-</w:t>
      </w:r>
      <w:r w:rsidRPr="00D3176A">
        <w:rPr>
          <w:rFonts w:ascii="Arial" w:hAnsi="Arial" w:cs="Arial"/>
          <w:sz w:val="20"/>
          <w:szCs w:val="20"/>
        </w:rPr>
        <w:t xml:space="preserve">mail </w:t>
      </w:r>
      <w:r w:rsidRPr="00E1371D">
        <w:rPr>
          <w:sz w:val="20"/>
          <w:szCs w:val="20"/>
          <w:highlight w:val="lightGray"/>
        </w:rPr>
        <w:t>……………………………</w:t>
      </w:r>
      <w:r w:rsidRPr="00D3176A">
        <w:rPr>
          <w:rFonts w:ascii="Arial" w:hAnsi="Arial" w:cs="Arial"/>
          <w:b/>
          <w:sz w:val="20"/>
          <w:szCs w:val="20"/>
        </w:rPr>
        <w:t xml:space="preserve"> </w:t>
      </w:r>
      <w:r w:rsidRPr="00D3176A">
        <w:rPr>
          <w:rFonts w:ascii="Arial" w:hAnsi="Arial" w:cs="Arial"/>
          <w:sz w:val="20"/>
          <w:szCs w:val="20"/>
        </w:rPr>
        <w:t xml:space="preserve"> na adres email </w:t>
      </w:r>
      <w:hyperlink r:id="rId8" w:history="1">
        <w:r w:rsidRPr="00D3176A">
          <w:rPr>
            <w:rStyle w:val="Hipercze"/>
            <w:rFonts w:ascii="Arial" w:hAnsi="Arial" w:cs="Arial"/>
            <w:b/>
            <w:sz w:val="20"/>
            <w:szCs w:val="20"/>
          </w:rPr>
          <w:t>efaktura.adm@orlen.pl</w:t>
        </w:r>
      </w:hyperlink>
      <w:r w:rsidRPr="00D3176A">
        <w:rPr>
          <w:rFonts w:ascii="Arial" w:hAnsi="Arial" w:cs="Arial"/>
          <w:sz w:val="20"/>
          <w:szCs w:val="20"/>
        </w:rPr>
        <w:t xml:space="preserve"> zgodnie z Porozumieniem</w:t>
      </w:r>
      <w:r w:rsidR="00C32405">
        <w:rPr>
          <w:rFonts w:ascii="Arial" w:hAnsi="Arial" w:cs="Arial"/>
          <w:sz w:val="20"/>
          <w:szCs w:val="20"/>
        </w:rPr>
        <w:t xml:space="preserve"> </w:t>
      </w:r>
      <w:r w:rsidRPr="00D3176A">
        <w:rPr>
          <w:rFonts w:ascii="Arial" w:hAnsi="Arial" w:cs="Arial"/>
          <w:sz w:val="20"/>
          <w:szCs w:val="20"/>
        </w:rPr>
        <w:t xml:space="preserve">o elektronicznym dostarczaniu </w:t>
      </w:r>
      <w:r w:rsidR="006E671C">
        <w:rPr>
          <w:rFonts w:ascii="Arial" w:hAnsi="Arial" w:cs="Arial"/>
          <w:sz w:val="20"/>
          <w:szCs w:val="20"/>
        </w:rPr>
        <w:t>F</w:t>
      </w:r>
      <w:r w:rsidRPr="00D3176A">
        <w:rPr>
          <w:rFonts w:ascii="Arial" w:hAnsi="Arial" w:cs="Arial"/>
          <w:sz w:val="20"/>
          <w:szCs w:val="20"/>
        </w:rPr>
        <w:t xml:space="preserve">aktur stanowiącym </w:t>
      </w:r>
      <w:r w:rsidRPr="002A3C6E">
        <w:rPr>
          <w:rFonts w:ascii="Arial" w:hAnsi="Arial" w:cs="Arial"/>
          <w:b/>
          <w:bCs/>
          <w:sz w:val="20"/>
          <w:szCs w:val="20"/>
        </w:rPr>
        <w:t xml:space="preserve">Załącznik nr 5 </w:t>
      </w:r>
      <w:r w:rsidRPr="00D3176A">
        <w:rPr>
          <w:rFonts w:ascii="Arial" w:hAnsi="Arial" w:cs="Arial"/>
          <w:sz w:val="20"/>
          <w:szCs w:val="20"/>
        </w:rPr>
        <w:t>do niniejszej Umowy</w:t>
      </w:r>
      <w:r w:rsidR="006E671C">
        <w:rPr>
          <w:rFonts w:ascii="Arial" w:hAnsi="Arial" w:cs="Arial"/>
          <w:sz w:val="20"/>
          <w:szCs w:val="20"/>
        </w:rPr>
        <w:t>, chyba, że Fak</w:t>
      </w:r>
      <w:r w:rsidR="002770D5">
        <w:rPr>
          <w:rFonts w:ascii="Arial" w:hAnsi="Arial" w:cs="Arial"/>
          <w:sz w:val="20"/>
          <w:szCs w:val="20"/>
        </w:rPr>
        <w:t xml:space="preserve">tura zostanie doręczona fizycznie w momencie dostawy przez pracownika Sprzedającego. </w:t>
      </w:r>
    </w:p>
    <w:p w14:paraId="538B1BA6" w14:textId="6623F5D3" w:rsidR="008424C6" w:rsidRDefault="00D3176A" w:rsidP="008326B1">
      <w:pPr>
        <w:pStyle w:val="Standard"/>
        <w:numPr>
          <w:ilvl w:val="0"/>
          <w:numId w:val="21"/>
        </w:numPr>
        <w:tabs>
          <w:tab w:val="left" w:pos="852"/>
        </w:tabs>
        <w:spacing w:line="360" w:lineRule="auto"/>
        <w:jc w:val="both"/>
        <w:rPr>
          <w:rFonts w:ascii="Arial" w:hAnsi="Arial" w:cs="Arial"/>
          <w:sz w:val="20"/>
          <w:szCs w:val="20"/>
        </w:rPr>
      </w:pPr>
      <w:r w:rsidRPr="009A618B">
        <w:rPr>
          <w:rFonts w:ascii="Arial" w:hAnsi="Arial" w:cs="Arial"/>
          <w:sz w:val="20"/>
          <w:szCs w:val="20"/>
        </w:rPr>
        <w:t>Zamawiający posiada status dużego przedsiębiorcy w rozumieniu art. 4c ustawy z dnia 8 marca 2013 r. o przeciwdziałaniu nadmiernym opóźnieniom w tra</w:t>
      </w:r>
      <w:r>
        <w:rPr>
          <w:rFonts w:ascii="Arial" w:hAnsi="Arial" w:cs="Arial"/>
          <w:sz w:val="20"/>
          <w:szCs w:val="20"/>
        </w:rPr>
        <w:t>nsakcjach handlowych</w:t>
      </w:r>
      <w:r w:rsidRPr="009A618B">
        <w:rPr>
          <w:rFonts w:ascii="Arial" w:hAnsi="Arial" w:cs="Arial"/>
          <w:sz w:val="20"/>
          <w:szCs w:val="20"/>
        </w:rPr>
        <w:t>.</w:t>
      </w:r>
    </w:p>
    <w:p w14:paraId="0C9A85C8" w14:textId="77777777" w:rsidR="00302B27" w:rsidRPr="00302B27" w:rsidRDefault="00302B27" w:rsidP="00302B27">
      <w:pPr>
        <w:pStyle w:val="Standard"/>
        <w:tabs>
          <w:tab w:val="left" w:pos="852"/>
        </w:tabs>
        <w:spacing w:line="360" w:lineRule="auto"/>
        <w:ind w:left="720"/>
        <w:jc w:val="both"/>
        <w:rPr>
          <w:rFonts w:ascii="Arial" w:hAnsi="Arial" w:cs="Arial"/>
          <w:sz w:val="20"/>
          <w:szCs w:val="20"/>
        </w:rPr>
      </w:pPr>
    </w:p>
    <w:p w14:paraId="1AB0950F" w14:textId="5C944498" w:rsidR="00FC288A" w:rsidRDefault="00092E79" w:rsidP="00F12CC9">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lastRenderedPageBreak/>
        <w:t xml:space="preserve">§ </w:t>
      </w:r>
      <w:r w:rsidR="00FC288A">
        <w:rPr>
          <w:rFonts w:ascii="Arial" w:eastAsia="Arial" w:hAnsi="Arial" w:cs="Arial"/>
          <w:b/>
          <w:bCs/>
          <w:color w:val="auto"/>
          <w:sz w:val="20"/>
          <w:szCs w:val="20"/>
          <w:lang w:eastAsia="en-US" w:bidi="ar-SA"/>
        </w:rPr>
        <w:t xml:space="preserve">5 </w:t>
      </w:r>
    </w:p>
    <w:p w14:paraId="03532D8E" w14:textId="77777777" w:rsidR="003B7636" w:rsidRPr="00836B08"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836B08">
        <w:rPr>
          <w:rFonts w:ascii="Arial" w:eastAsia="Arial" w:hAnsi="Arial" w:cs="Arial"/>
          <w:b/>
          <w:bCs/>
          <w:color w:val="auto"/>
          <w:sz w:val="20"/>
          <w:szCs w:val="20"/>
          <w:lang w:eastAsia="en-US" w:bidi="ar-SA"/>
        </w:rPr>
        <w:t xml:space="preserve"> PODATEK VAT I FAKTURA</w:t>
      </w:r>
      <w:bookmarkEnd w:id="21"/>
      <w:bookmarkEnd w:id="22"/>
      <w:bookmarkEnd w:id="23"/>
    </w:p>
    <w:p w14:paraId="2907508B" w14:textId="56B3C35A" w:rsidR="003B7636" w:rsidRPr="00836B08" w:rsidRDefault="003B7636" w:rsidP="00BC1977">
      <w:pPr>
        <w:numPr>
          <w:ilvl w:val="0"/>
          <w:numId w:val="3"/>
        </w:numPr>
        <w:tabs>
          <w:tab w:val="left" w:pos="709"/>
        </w:tabs>
        <w:spacing w:line="360" w:lineRule="auto"/>
        <w:ind w:left="426" w:hanging="426"/>
        <w:jc w:val="both"/>
        <w:rPr>
          <w:rFonts w:ascii="Arial" w:eastAsia="Arial" w:hAnsi="Arial" w:cs="Arial"/>
          <w:color w:val="auto"/>
          <w:sz w:val="20"/>
          <w:szCs w:val="20"/>
          <w:lang w:eastAsia="en-US" w:bidi="ar-SA"/>
        </w:rPr>
      </w:pPr>
      <w:bookmarkStart w:id="24" w:name="bookmark51"/>
      <w:bookmarkStart w:id="25" w:name="bookmark52"/>
      <w:bookmarkEnd w:id="24"/>
      <w:bookmarkEnd w:id="25"/>
      <w:r w:rsidRPr="00836B08">
        <w:rPr>
          <w:rFonts w:ascii="Arial" w:eastAsia="Arial" w:hAnsi="Arial" w:cs="Arial"/>
          <w:color w:val="auto"/>
          <w:sz w:val="20"/>
          <w:szCs w:val="20"/>
          <w:lang w:eastAsia="en-US" w:bidi="ar-SA"/>
        </w:rPr>
        <w:t xml:space="preserve">Prawidłowo wystawiona </w:t>
      </w:r>
      <w:r w:rsidR="000806F1">
        <w:rPr>
          <w:rFonts w:ascii="Arial" w:eastAsia="Arial" w:hAnsi="Arial" w:cs="Arial"/>
          <w:color w:val="auto"/>
          <w:sz w:val="20"/>
          <w:szCs w:val="20"/>
          <w:lang w:eastAsia="en-US" w:bidi="ar-SA"/>
        </w:rPr>
        <w:t>F</w:t>
      </w:r>
      <w:r w:rsidRPr="00836B08">
        <w:rPr>
          <w:rFonts w:ascii="Arial" w:eastAsia="Arial" w:hAnsi="Arial" w:cs="Arial"/>
          <w:color w:val="auto"/>
          <w:sz w:val="20"/>
          <w:szCs w:val="20"/>
          <w:lang w:eastAsia="en-US" w:bidi="ar-SA"/>
        </w:rPr>
        <w:t>aktura oprócz wymogów ustawowych powinna zawierać:</w:t>
      </w:r>
    </w:p>
    <w:p w14:paraId="18A9A191" w14:textId="540E96C3" w:rsidR="003B7636" w:rsidRPr="00836B08" w:rsidRDefault="003B7636" w:rsidP="00BC1977">
      <w:pPr>
        <w:numPr>
          <w:ilvl w:val="0"/>
          <w:numId w:val="9"/>
        </w:numPr>
        <w:spacing w:line="360" w:lineRule="auto"/>
        <w:ind w:left="426"/>
        <w:jc w:val="both"/>
        <w:rPr>
          <w:rFonts w:ascii="Arial" w:eastAsia="Arial" w:hAnsi="Arial" w:cs="Arial"/>
          <w:color w:val="auto"/>
          <w:sz w:val="20"/>
          <w:szCs w:val="20"/>
          <w:lang w:eastAsia="en-US" w:bidi="ar-SA"/>
        </w:rPr>
      </w:pPr>
      <w:bookmarkStart w:id="26" w:name="bookmark53"/>
      <w:bookmarkEnd w:id="26"/>
      <w:r w:rsidRPr="00836B08">
        <w:rPr>
          <w:rFonts w:ascii="Arial" w:eastAsia="Arial" w:hAnsi="Arial" w:cs="Arial"/>
          <w:color w:val="auto"/>
          <w:sz w:val="20"/>
          <w:szCs w:val="20"/>
          <w:lang w:eastAsia="en-US" w:bidi="ar-SA"/>
        </w:rPr>
        <w:t>cenę łączną netto</w:t>
      </w:r>
      <w:r w:rsidR="00684A61">
        <w:rPr>
          <w:rFonts w:ascii="Arial" w:eastAsia="Arial" w:hAnsi="Arial" w:cs="Arial"/>
          <w:color w:val="auto"/>
          <w:sz w:val="20"/>
          <w:szCs w:val="20"/>
          <w:lang w:eastAsia="en-US" w:bidi="ar-SA"/>
        </w:rPr>
        <w:t xml:space="preserve"> Asortymentu prawidłowo dostarczonego</w:t>
      </w:r>
      <w:r w:rsidRPr="00836B08">
        <w:rPr>
          <w:rFonts w:ascii="Arial" w:eastAsia="Arial" w:hAnsi="Arial" w:cs="Arial"/>
          <w:color w:val="auto"/>
          <w:sz w:val="20"/>
          <w:szCs w:val="20"/>
          <w:lang w:eastAsia="en-US" w:bidi="ar-SA"/>
        </w:rPr>
        <w:t>,</w:t>
      </w:r>
    </w:p>
    <w:p w14:paraId="3EA80394" w14:textId="3FC1761E" w:rsidR="003B7636" w:rsidRPr="00836B08" w:rsidRDefault="003B7636" w:rsidP="00BC1977">
      <w:pPr>
        <w:numPr>
          <w:ilvl w:val="0"/>
          <w:numId w:val="9"/>
        </w:numPr>
        <w:spacing w:line="360" w:lineRule="auto"/>
        <w:ind w:left="426"/>
        <w:jc w:val="both"/>
        <w:rPr>
          <w:rFonts w:ascii="Arial" w:eastAsia="Arial" w:hAnsi="Arial" w:cs="Arial"/>
          <w:color w:val="auto"/>
          <w:sz w:val="20"/>
          <w:szCs w:val="20"/>
          <w:lang w:eastAsia="en-US" w:bidi="ar-SA"/>
        </w:rPr>
      </w:pPr>
      <w:bookmarkStart w:id="27" w:name="bookmark54"/>
      <w:bookmarkEnd w:id="27"/>
      <w:r w:rsidRPr="00836B08">
        <w:rPr>
          <w:rFonts w:ascii="Arial" w:eastAsia="Arial" w:hAnsi="Arial" w:cs="Arial"/>
          <w:color w:val="auto"/>
          <w:sz w:val="20"/>
          <w:szCs w:val="20"/>
          <w:lang w:eastAsia="en-US" w:bidi="ar-SA"/>
        </w:rPr>
        <w:t xml:space="preserve">numer </w:t>
      </w:r>
      <w:r w:rsidR="00614596">
        <w:rPr>
          <w:rFonts w:ascii="Arial" w:eastAsia="Arial" w:hAnsi="Arial" w:cs="Arial"/>
          <w:color w:val="auto"/>
          <w:sz w:val="20"/>
          <w:szCs w:val="20"/>
          <w:lang w:eastAsia="en-US" w:bidi="ar-SA"/>
        </w:rPr>
        <w:t>Zamówienia</w:t>
      </w:r>
      <w:r w:rsidR="004C1F12">
        <w:rPr>
          <w:rFonts w:ascii="Arial" w:eastAsia="Arial" w:hAnsi="Arial" w:cs="Arial"/>
          <w:color w:val="auto"/>
          <w:sz w:val="20"/>
          <w:szCs w:val="20"/>
          <w:lang w:eastAsia="en-US" w:bidi="ar-SA"/>
        </w:rPr>
        <w:t>/WZ</w:t>
      </w:r>
      <w:r w:rsidRPr="00836B08">
        <w:rPr>
          <w:rFonts w:ascii="Arial" w:eastAsia="Arial" w:hAnsi="Arial" w:cs="Arial"/>
          <w:color w:val="auto"/>
          <w:sz w:val="20"/>
          <w:szCs w:val="20"/>
          <w:lang w:eastAsia="en-US" w:bidi="ar-SA"/>
        </w:rPr>
        <w:t>,</w:t>
      </w:r>
    </w:p>
    <w:p w14:paraId="4E9E1EAE" w14:textId="77777777" w:rsidR="003B7636" w:rsidRPr="00836B08" w:rsidRDefault="003B7636" w:rsidP="00BC1977">
      <w:pPr>
        <w:numPr>
          <w:ilvl w:val="0"/>
          <w:numId w:val="9"/>
        </w:numPr>
        <w:spacing w:line="360" w:lineRule="auto"/>
        <w:ind w:left="426"/>
        <w:jc w:val="both"/>
        <w:rPr>
          <w:rFonts w:ascii="Arial" w:eastAsia="Arial" w:hAnsi="Arial" w:cs="Arial"/>
          <w:color w:val="auto"/>
          <w:sz w:val="20"/>
          <w:szCs w:val="20"/>
          <w:lang w:eastAsia="en-US" w:bidi="ar-SA"/>
        </w:rPr>
      </w:pPr>
      <w:bookmarkStart w:id="28" w:name="bookmark55"/>
      <w:bookmarkEnd w:id="28"/>
      <w:r w:rsidRPr="00836B08">
        <w:rPr>
          <w:rFonts w:ascii="Arial" w:eastAsia="Arial" w:hAnsi="Arial" w:cs="Arial"/>
          <w:color w:val="auto"/>
          <w:sz w:val="20"/>
          <w:szCs w:val="20"/>
          <w:lang w:eastAsia="en-US" w:bidi="ar-SA"/>
        </w:rPr>
        <w:t>warunki i termin płatności zgodnie z Umową,</w:t>
      </w:r>
    </w:p>
    <w:p w14:paraId="230BD1DA" w14:textId="77777777" w:rsidR="003B7636" w:rsidRPr="00836B08" w:rsidRDefault="003B7636" w:rsidP="00BC1977">
      <w:pPr>
        <w:numPr>
          <w:ilvl w:val="0"/>
          <w:numId w:val="9"/>
        </w:numPr>
        <w:spacing w:line="360" w:lineRule="auto"/>
        <w:ind w:left="709" w:hanging="283"/>
        <w:jc w:val="both"/>
        <w:rPr>
          <w:rFonts w:ascii="Arial" w:eastAsia="Arial" w:hAnsi="Arial" w:cs="Arial"/>
          <w:color w:val="auto"/>
          <w:sz w:val="20"/>
          <w:szCs w:val="20"/>
          <w:lang w:eastAsia="en-US" w:bidi="ar-SA"/>
        </w:rPr>
      </w:pPr>
      <w:bookmarkStart w:id="29" w:name="bookmark56"/>
      <w:bookmarkEnd w:id="29"/>
      <w:r w:rsidRPr="00836B08">
        <w:rPr>
          <w:rFonts w:ascii="Arial" w:eastAsia="Arial" w:hAnsi="Arial" w:cs="Arial"/>
          <w:color w:val="auto"/>
          <w:sz w:val="20"/>
          <w:szCs w:val="20"/>
          <w:lang w:eastAsia="en-US" w:bidi="ar-SA"/>
        </w:rPr>
        <w:t>imię i nazwisko osoby wskazanej w Zamówieniu w referencji do Umowy jako przedstawiciela Zamawiającego.</w:t>
      </w:r>
    </w:p>
    <w:p w14:paraId="683A3CD4" w14:textId="690C9B84" w:rsidR="003B7636" w:rsidRPr="00836B08" w:rsidRDefault="00F12CC9" w:rsidP="00BC1977">
      <w:pPr>
        <w:numPr>
          <w:ilvl w:val="0"/>
          <w:numId w:val="3"/>
        </w:numPr>
        <w:spacing w:line="360" w:lineRule="auto"/>
        <w:ind w:left="426" w:hanging="426"/>
        <w:jc w:val="both"/>
        <w:rPr>
          <w:rFonts w:ascii="Arial" w:eastAsia="Arial" w:hAnsi="Arial" w:cs="Arial"/>
          <w:color w:val="auto"/>
          <w:sz w:val="20"/>
          <w:szCs w:val="20"/>
          <w:lang w:eastAsia="en-US" w:bidi="ar-SA"/>
        </w:rPr>
      </w:pPr>
      <w:bookmarkStart w:id="30" w:name="bookmark57"/>
      <w:bookmarkEnd w:id="30"/>
      <w:r>
        <w:rPr>
          <w:rFonts w:ascii="Arial" w:eastAsia="Arial" w:hAnsi="Arial" w:cs="Arial"/>
          <w:color w:val="auto"/>
          <w:sz w:val="20"/>
          <w:szCs w:val="20"/>
          <w:lang w:eastAsia="en-US" w:bidi="ar-SA"/>
        </w:rPr>
        <w:t>S</w:t>
      </w:r>
      <w:r w:rsidR="0027164B">
        <w:rPr>
          <w:rFonts w:ascii="Arial" w:eastAsia="Arial" w:hAnsi="Arial" w:cs="Arial"/>
          <w:color w:val="auto"/>
          <w:sz w:val="20"/>
          <w:szCs w:val="20"/>
          <w:lang w:eastAsia="en-US" w:bidi="ar-SA"/>
        </w:rPr>
        <w:t>przedający</w:t>
      </w:r>
      <w:r w:rsidR="003B7636" w:rsidRPr="00836B08">
        <w:rPr>
          <w:rFonts w:ascii="Arial" w:eastAsia="Arial" w:hAnsi="Arial" w:cs="Arial"/>
          <w:color w:val="auto"/>
          <w:sz w:val="20"/>
          <w:szCs w:val="20"/>
          <w:lang w:eastAsia="en-US" w:bidi="ar-SA"/>
        </w:rPr>
        <w:t xml:space="preserve"> gwarantuje i ponosi odpowiedzialność za prawidłowość zastosowanych stawek</w:t>
      </w:r>
      <w:r w:rsidR="00E53B36"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podatku VAT, co oznacza, że w przypadku zakwestionowania przez organy podatkowe prawa</w:t>
      </w:r>
      <w:r w:rsidR="00E53B36"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 xml:space="preserve">Zamawiającego do odliczenia podatku z tego powodu, iż zgodnie z przepisami dana transakcja </w:t>
      </w:r>
      <w:r w:rsidR="00EB43D1" w:rsidRPr="00836B08">
        <w:rPr>
          <w:rFonts w:ascii="Arial" w:eastAsia="Arial" w:hAnsi="Arial" w:cs="Arial"/>
          <w:color w:val="auto"/>
          <w:sz w:val="20"/>
          <w:szCs w:val="20"/>
          <w:lang w:eastAsia="en-US" w:bidi="ar-SA"/>
        </w:rPr>
        <w:t>nie podlegała</w:t>
      </w:r>
      <w:r w:rsidR="003B7636" w:rsidRPr="00836B08">
        <w:rPr>
          <w:rFonts w:ascii="Arial" w:eastAsia="Arial" w:hAnsi="Arial" w:cs="Arial"/>
          <w:color w:val="auto"/>
          <w:sz w:val="20"/>
          <w:szCs w:val="20"/>
          <w:lang w:eastAsia="en-US" w:bidi="ar-SA"/>
        </w:rPr>
        <w:t xml:space="preserve"> opodatkowaniu albo była</w:t>
      </w:r>
      <w:r w:rsidR="0027164B">
        <w:rPr>
          <w:rFonts w:ascii="Arial" w:eastAsia="Arial" w:hAnsi="Arial" w:cs="Arial"/>
          <w:color w:val="auto"/>
          <w:sz w:val="20"/>
          <w:szCs w:val="20"/>
          <w:lang w:eastAsia="en-US" w:bidi="ar-SA"/>
        </w:rPr>
        <w:t xml:space="preserve"> zwolniona od podatku, Sprzedający</w:t>
      </w:r>
      <w:r w:rsidR="003B7636" w:rsidRPr="00836B08">
        <w:rPr>
          <w:rFonts w:ascii="Arial" w:eastAsia="Arial" w:hAnsi="Arial" w:cs="Arial"/>
          <w:color w:val="auto"/>
          <w:sz w:val="20"/>
          <w:szCs w:val="20"/>
          <w:lang w:eastAsia="en-US" w:bidi="ar-SA"/>
        </w:rPr>
        <w:t xml:space="preserve"> na pisemne żądanie</w:t>
      </w:r>
      <w:r w:rsidR="00EB43D1"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 xml:space="preserve">Zamawiającego oraz w terminie w nim wskazanym dokona odpowiedniej korekty </w:t>
      </w:r>
      <w:r w:rsidR="00D0314A">
        <w:rPr>
          <w:rFonts w:ascii="Arial" w:eastAsia="Arial" w:hAnsi="Arial" w:cs="Arial"/>
          <w:color w:val="auto"/>
          <w:sz w:val="20"/>
          <w:szCs w:val="20"/>
          <w:lang w:eastAsia="en-US" w:bidi="ar-SA"/>
        </w:rPr>
        <w:t>F</w:t>
      </w:r>
      <w:r w:rsidR="003B7636" w:rsidRPr="00836B08">
        <w:rPr>
          <w:rFonts w:ascii="Arial" w:eastAsia="Arial" w:hAnsi="Arial" w:cs="Arial"/>
          <w:color w:val="auto"/>
          <w:sz w:val="20"/>
          <w:szCs w:val="20"/>
          <w:lang w:eastAsia="en-US" w:bidi="ar-SA"/>
        </w:rPr>
        <w:t>aktury oraz</w:t>
      </w:r>
      <w:r w:rsidR="00EB43D1" w:rsidRPr="00836B08">
        <w:rPr>
          <w:rFonts w:ascii="Arial" w:eastAsia="Arial" w:hAnsi="Arial" w:cs="Arial"/>
          <w:color w:val="auto"/>
          <w:sz w:val="20"/>
          <w:szCs w:val="20"/>
          <w:lang w:eastAsia="en-US" w:bidi="ar-SA"/>
        </w:rPr>
        <w:t xml:space="preserve"> </w:t>
      </w:r>
      <w:r w:rsidR="003B7636" w:rsidRPr="00836B08">
        <w:rPr>
          <w:rFonts w:ascii="Arial" w:eastAsia="Arial" w:hAnsi="Arial" w:cs="Arial"/>
          <w:color w:val="auto"/>
          <w:sz w:val="20"/>
          <w:szCs w:val="20"/>
          <w:lang w:eastAsia="en-US" w:bidi="ar-SA"/>
        </w:rPr>
        <w:t>zwróci Zamawiającemu powstałą różnicę w terminie 30 dni od dnia doręczenia tego żądania.</w:t>
      </w:r>
    </w:p>
    <w:p w14:paraId="1D3C7F9D" w14:textId="23B7137C" w:rsidR="003B7636" w:rsidRPr="00836B08" w:rsidRDefault="003B7636" w:rsidP="00BC1977">
      <w:pPr>
        <w:numPr>
          <w:ilvl w:val="0"/>
          <w:numId w:val="3"/>
        </w:numPr>
        <w:spacing w:line="360" w:lineRule="auto"/>
        <w:ind w:left="426" w:hanging="426"/>
        <w:jc w:val="both"/>
        <w:rPr>
          <w:rFonts w:ascii="Arial" w:eastAsia="Arial" w:hAnsi="Arial" w:cs="Arial"/>
          <w:color w:val="auto"/>
          <w:sz w:val="20"/>
          <w:szCs w:val="20"/>
          <w:lang w:eastAsia="en-US" w:bidi="ar-SA"/>
        </w:rPr>
      </w:pPr>
      <w:r w:rsidRPr="00836B08">
        <w:rPr>
          <w:rFonts w:ascii="Arial" w:eastAsia="Arial" w:hAnsi="Arial" w:cs="Arial"/>
          <w:color w:val="auto"/>
          <w:sz w:val="20"/>
          <w:szCs w:val="20"/>
          <w:lang w:eastAsia="en-US" w:bidi="ar-SA"/>
        </w:rPr>
        <w:t>W przypadku od</w:t>
      </w:r>
      <w:r w:rsidR="00F12CC9">
        <w:rPr>
          <w:rFonts w:ascii="Arial" w:eastAsia="Arial" w:hAnsi="Arial" w:cs="Arial"/>
          <w:color w:val="auto"/>
          <w:sz w:val="20"/>
          <w:szCs w:val="20"/>
          <w:lang w:eastAsia="en-US" w:bidi="ar-SA"/>
        </w:rPr>
        <w:t>mowy wystawienia przez S</w:t>
      </w:r>
      <w:r w:rsidR="0027164B">
        <w:rPr>
          <w:rFonts w:ascii="Arial" w:eastAsia="Arial" w:hAnsi="Arial" w:cs="Arial"/>
          <w:color w:val="auto"/>
          <w:sz w:val="20"/>
          <w:szCs w:val="20"/>
          <w:lang w:eastAsia="en-US" w:bidi="ar-SA"/>
        </w:rPr>
        <w:t>przedającego</w:t>
      </w:r>
      <w:r w:rsidR="00F12CC9">
        <w:rPr>
          <w:rFonts w:ascii="Arial" w:eastAsia="Arial" w:hAnsi="Arial" w:cs="Arial"/>
          <w:color w:val="auto"/>
          <w:sz w:val="20"/>
          <w:szCs w:val="20"/>
          <w:lang w:eastAsia="en-US" w:bidi="ar-SA"/>
        </w:rPr>
        <w:t xml:space="preserve"> </w:t>
      </w:r>
      <w:r w:rsidR="004E5414">
        <w:rPr>
          <w:rFonts w:ascii="Arial" w:eastAsia="Arial" w:hAnsi="Arial" w:cs="Arial"/>
          <w:color w:val="auto"/>
          <w:sz w:val="20"/>
          <w:szCs w:val="20"/>
          <w:lang w:eastAsia="en-US" w:bidi="ar-SA"/>
        </w:rPr>
        <w:t>F</w:t>
      </w:r>
      <w:r w:rsidR="00F12CC9">
        <w:rPr>
          <w:rFonts w:ascii="Arial" w:eastAsia="Arial" w:hAnsi="Arial" w:cs="Arial"/>
          <w:color w:val="auto"/>
          <w:sz w:val="20"/>
          <w:szCs w:val="20"/>
          <w:lang w:eastAsia="en-US" w:bidi="ar-SA"/>
        </w:rPr>
        <w:t>aktury korygującej, S</w:t>
      </w:r>
      <w:r w:rsidR="0027164B">
        <w:rPr>
          <w:rFonts w:ascii="Arial" w:eastAsia="Arial" w:hAnsi="Arial" w:cs="Arial"/>
          <w:color w:val="auto"/>
          <w:sz w:val="20"/>
          <w:szCs w:val="20"/>
          <w:lang w:eastAsia="en-US" w:bidi="ar-SA"/>
        </w:rPr>
        <w:t>przedający</w:t>
      </w:r>
      <w:r w:rsidRPr="00836B08">
        <w:rPr>
          <w:rFonts w:ascii="Arial" w:eastAsia="Arial" w:hAnsi="Arial" w:cs="Arial"/>
          <w:color w:val="auto"/>
          <w:sz w:val="20"/>
          <w:szCs w:val="20"/>
          <w:lang w:eastAsia="en-US" w:bidi="ar-SA"/>
        </w:rPr>
        <w:t xml:space="preserve"> zgadza się</w:t>
      </w:r>
      <w:r w:rsidR="00EB43D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na zwrot Zamawiającemu równowartości podatku VAT zakwestionowanego</w:t>
      </w:r>
      <w:r w:rsidR="006E3E1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przez organy podatkowe, przy czym zwrot ten nastąpi na podstawie noty księgowej</w:t>
      </w:r>
      <w:r w:rsidR="006E3E1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wystawionej przez</w:t>
      </w:r>
      <w:r w:rsidR="00EB43D1" w:rsidRPr="00836B08">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 xml:space="preserve">Zamawiającego, w terminie 30 dni </w:t>
      </w:r>
      <w:r w:rsidR="00F12CC9">
        <w:rPr>
          <w:rFonts w:ascii="Arial" w:eastAsia="Arial" w:hAnsi="Arial" w:cs="Arial"/>
          <w:color w:val="auto"/>
          <w:sz w:val="20"/>
          <w:szCs w:val="20"/>
          <w:lang w:eastAsia="en-US" w:bidi="ar-SA"/>
        </w:rPr>
        <w:t>od dnia jej doręczenia S</w:t>
      </w:r>
      <w:r w:rsidR="0027164B">
        <w:rPr>
          <w:rFonts w:ascii="Arial" w:eastAsia="Arial" w:hAnsi="Arial" w:cs="Arial"/>
          <w:color w:val="auto"/>
          <w:sz w:val="20"/>
          <w:szCs w:val="20"/>
          <w:lang w:eastAsia="en-US" w:bidi="ar-SA"/>
        </w:rPr>
        <w:t>przedającego</w:t>
      </w:r>
      <w:r w:rsidRPr="00836B08">
        <w:rPr>
          <w:rFonts w:ascii="Arial" w:eastAsia="Arial" w:hAnsi="Arial" w:cs="Arial"/>
          <w:color w:val="auto"/>
          <w:sz w:val="20"/>
          <w:szCs w:val="20"/>
          <w:lang w:eastAsia="en-US" w:bidi="ar-SA"/>
        </w:rPr>
        <w:t xml:space="preserve">. </w:t>
      </w:r>
      <w:r w:rsidR="006E3E11" w:rsidRPr="00836B08">
        <w:rPr>
          <w:rFonts w:ascii="Arial" w:eastAsia="Arial" w:hAnsi="Arial" w:cs="Arial"/>
          <w:color w:val="auto"/>
          <w:sz w:val="20"/>
          <w:szCs w:val="20"/>
          <w:lang w:eastAsia="en-US" w:bidi="ar-SA"/>
        </w:rPr>
        <w:t xml:space="preserve">W każdym </w:t>
      </w:r>
      <w:r w:rsidR="00F12CC9">
        <w:rPr>
          <w:rFonts w:ascii="Arial" w:eastAsia="Arial" w:hAnsi="Arial" w:cs="Arial"/>
          <w:color w:val="auto"/>
          <w:sz w:val="20"/>
          <w:szCs w:val="20"/>
          <w:lang w:eastAsia="en-US" w:bidi="ar-SA"/>
        </w:rPr>
        <w:t>z powyższych przypadków S</w:t>
      </w:r>
      <w:r w:rsidR="0027164B">
        <w:rPr>
          <w:rFonts w:ascii="Arial" w:eastAsia="Arial" w:hAnsi="Arial" w:cs="Arial"/>
          <w:color w:val="auto"/>
          <w:sz w:val="20"/>
          <w:szCs w:val="20"/>
          <w:lang w:eastAsia="en-US" w:bidi="ar-SA"/>
        </w:rPr>
        <w:t>przedający</w:t>
      </w:r>
      <w:r w:rsidR="006E3E11" w:rsidRPr="00836B08">
        <w:rPr>
          <w:rFonts w:ascii="Arial" w:eastAsia="Arial" w:hAnsi="Arial" w:cs="Arial"/>
          <w:color w:val="auto"/>
          <w:sz w:val="20"/>
          <w:szCs w:val="20"/>
          <w:lang w:eastAsia="en-US" w:bidi="ar-SA"/>
        </w:rPr>
        <w:t xml:space="preserve"> zwróci Zamawiającemu także </w:t>
      </w:r>
      <w:r w:rsidRPr="00836B08">
        <w:rPr>
          <w:rFonts w:ascii="Arial" w:eastAsia="Arial" w:hAnsi="Arial" w:cs="Arial"/>
          <w:color w:val="auto"/>
          <w:sz w:val="20"/>
          <w:szCs w:val="20"/>
          <w:lang w:eastAsia="en-US" w:bidi="ar-SA"/>
        </w:rPr>
        <w:t xml:space="preserve">równowartość </w:t>
      </w:r>
      <w:r w:rsidR="00732426">
        <w:rPr>
          <w:rFonts w:ascii="Arial" w:eastAsia="Arial" w:hAnsi="Arial" w:cs="Arial"/>
          <w:color w:val="auto"/>
          <w:sz w:val="20"/>
          <w:szCs w:val="20"/>
          <w:lang w:eastAsia="en-US" w:bidi="ar-SA"/>
        </w:rPr>
        <w:t xml:space="preserve">sankcji, odsetek, kar i innych </w:t>
      </w:r>
      <w:r w:rsidRPr="00836B08">
        <w:rPr>
          <w:rFonts w:ascii="Arial" w:eastAsia="Arial" w:hAnsi="Arial" w:cs="Arial"/>
          <w:color w:val="auto"/>
          <w:sz w:val="20"/>
          <w:szCs w:val="20"/>
          <w:lang w:eastAsia="en-US" w:bidi="ar-SA"/>
        </w:rPr>
        <w:t>obciążeń dodatkowo poniesionych przez Zamawiającego bądź nałożonych przez władze podatkowe, przy czym zwrot ten nastąpi w sposób opisany w zdaniu poprzednim.</w:t>
      </w:r>
    </w:p>
    <w:p w14:paraId="7D9D1CA5" w14:textId="77777777" w:rsidR="00134EB9" w:rsidRDefault="00134EB9" w:rsidP="00134EB9">
      <w:pPr>
        <w:numPr>
          <w:ilvl w:val="0"/>
          <w:numId w:val="3"/>
        </w:numPr>
        <w:spacing w:line="360" w:lineRule="auto"/>
        <w:ind w:left="426" w:hanging="426"/>
        <w:jc w:val="both"/>
        <w:rPr>
          <w:rFonts w:ascii="Arial" w:eastAsia="Arial" w:hAnsi="Arial" w:cs="Arial"/>
          <w:color w:val="auto"/>
          <w:sz w:val="20"/>
          <w:szCs w:val="20"/>
          <w:lang w:eastAsia="en-US" w:bidi="ar-SA"/>
        </w:rPr>
      </w:pPr>
      <w:bookmarkStart w:id="31" w:name="bookmark62"/>
      <w:bookmarkEnd w:id="31"/>
      <w:r>
        <w:rPr>
          <w:rFonts w:ascii="Arial" w:eastAsia="Arial" w:hAnsi="Arial" w:cs="Arial"/>
          <w:color w:val="auto"/>
          <w:sz w:val="20"/>
          <w:szCs w:val="20"/>
          <w:lang w:eastAsia="en-US" w:bidi="ar-SA"/>
        </w:rPr>
        <w:t>Sprzedający</w:t>
      </w:r>
      <w:r w:rsidRPr="00836B08">
        <w:rPr>
          <w:rFonts w:ascii="Arial" w:eastAsia="Arial" w:hAnsi="Arial" w:cs="Arial"/>
          <w:color w:val="auto"/>
          <w:sz w:val="20"/>
          <w:szCs w:val="20"/>
          <w:lang w:eastAsia="en-US" w:bidi="ar-SA"/>
        </w:rPr>
        <w:t xml:space="preserve"> jest zobowiązany do archiwizowania kopii </w:t>
      </w:r>
      <w:r>
        <w:rPr>
          <w:rFonts w:ascii="Arial" w:eastAsia="Arial" w:hAnsi="Arial" w:cs="Arial"/>
          <w:color w:val="auto"/>
          <w:sz w:val="20"/>
          <w:szCs w:val="20"/>
          <w:lang w:eastAsia="en-US" w:bidi="ar-SA"/>
        </w:rPr>
        <w:t>F</w:t>
      </w:r>
      <w:r w:rsidRPr="00836B08">
        <w:rPr>
          <w:rFonts w:ascii="Arial" w:eastAsia="Arial" w:hAnsi="Arial" w:cs="Arial"/>
          <w:color w:val="auto"/>
          <w:sz w:val="20"/>
          <w:szCs w:val="20"/>
          <w:lang w:eastAsia="en-US" w:bidi="ar-SA"/>
        </w:rPr>
        <w:t xml:space="preserve">aktur potwierdzających wykonanie </w:t>
      </w:r>
      <w:r>
        <w:rPr>
          <w:rFonts w:ascii="Arial" w:eastAsia="Arial" w:hAnsi="Arial" w:cs="Arial"/>
          <w:color w:val="auto"/>
          <w:sz w:val="20"/>
          <w:szCs w:val="20"/>
          <w:lang w:eastAsia="en-US" w:bidi="ar-SA"/>
        </w:rPr>
        <w:t>Zamówienia/Zamówień</w:t>
      </w:r>
      <w:r w:rsidRPr="00836B08">
        <w:rPr>
          <w:rFonts w:ascii="Arial" w:eastAsia="Arial" w:hAnsi="Arial" w:cs="Arial"/>
          <w:color w:val="auto"/>
          <w:sz w:val="20"/>
          <w:szCs w:val="20"/>
          <w:lang w:eastAsia="en-US" w:bidi="ar-SA"/>
        </w:rPr>
        <w:t>, stanowiących dla Zamawiającego podstawę do obniżenia podatku VAT należnego o kwotę podatku od towarów i usług naliczonego przy zakupie. W razie niedopełnienia powyższego wymogu lub w razie gdy</w:t>
      </w:r>
      <w:r>
        <w:rPr>
          <w:rFonts w:ascii="Arial" w:eastAsia="Arial" w:hAnsi="Arial" w:cs="Arial"/>
          <w:color w:val="auto"/>
          <w:sz w:val="20"/>
          <w:szCs w:val="20"/>
          <w:lang w:eastAsia="en-US" w:bidi="ar-SA"/>
        </w:rPr>
        <w:t>by archiwizowana przez Sprzedającego</w:t>
      </w:r>
      <w:r w:rsidRPr="00836B08">
        <w:rPr>
          <w:rFonts w:ascii="Arial" w:eastAsia="Arial" w:hAnsi="Arial" w:cs="Arial"/>
          <w:color w:val="auto"/>
          <w:sz w:val="20"/>
          <w:szCs w:val="20"/>
          <w:lang w:eastAsia="en-US" w:bidi="ar-SA"/>
        </w:rPr>
        <w:t xml:space="preserve"> kopia faktury była nieprawidłowa</w:t>
      </w:r>
      <w:r>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ze względów formalnych, pr</w:t>
      </w:r>
      <w:r>
        <w:rPr>
          <w:rFonts w:ascii="Arial" w:eastAsia="Arial" w:hAnsi="Arial" w:cs="Arial"/>
          <w:color w:val="auto"/>
          <w:sz w:val="20"/>
          <w:szCs w:val="20"/>
          <w:lang w:eastAsia="en-US" w:bidi="ar-SA"/>
        </w:rPr>
        <w:t>awnych lub rzeczowych, Sprzedający</w:t>
      </w:r>
      <w:r w:rsidRPr="00836B08">
        <w:rPr>
          <w:rFonts w:ascii="Arial" w:eastAsia="Arial" w:hAnsi="Arial" w:cs="Arial"/>
          <w:color w:val="auto"/>
          <w:sz w:val="20"/>
          <w:szCs w:val="20"/>
          <w:lang w:eastAsia="en-US" w:bidi="ar-SA"/>
        </w:rPr>
        <w:t xml:space="preserve"> zobowiązany jest do wyrównania Zamawiającemu szkody powstałej w wyniku ustalenia zobowiązania podatkowego, wraz</w:t>
      </w:r>
      <w:r>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z sankcjami i odsetkami nałożonymi na Zamawiającego przez organ podatkowy lub organ kontroli skarbowej w kwotach wynikających z decyzji organu podatkowego lub organu kontroli skarbowej.</w:t>
      </w:r>
    </w:p>
    <w:p w14:paraId="0923F486" w14:textId="65A668DC" w:rsidR="00134EB9" w:rsidRDefault="00134EB9" w:rsidP="00BC1977">
      <w:pPr>
        <w:numPr>
          <w:ilvl w:val="0"/>
          <w:numId w:val="3"/>
        </w:numPr>
        <w:spacing w:after="240" w:line="360" w:lineRule="auto"/>
        <w:ind w:left="426" w:hanging="426"/>
        <w:jc w:val="both"/>
        <w:rPr>
          <w:rFonts w:ascii="Arial" w:eastAsia="Arial" w:hAnsi="Arial" w:cs="Arial"/>
          <w:color w:val="auto"/>
          <w:sz w:val="20"/>
          <w:szCs w:val="20"/>
          <w:lang w:eastAsia="en-US" w:bidi="ar-SA"/>
        </w:rPr>
      </w:pPr>
      <w:r w:rsidRPr="00836B08">
        <w:rPr>
          <w:rFonts w:ascii="Arial" w:eastAsia="Arial" w:hAnsi="Arial" w:cs="Arial"/>
          <w:color w:val="auto"/>
          <w:sz w:val="20"/>
          <w:szCs w:val="20"/>
          <w:lang w:eastAsia="en-US" w:bidi="ar-SA"/>
        </w:rPr>
        <w:t>Zamawiający oświadcza, że jest czynnym podatnikiem podatku od towarów i usług (VAT) i posiada Numer Identyfikacji Podatkowej NIP 774-28-94-628.</w:t>
      </w:r>
    </w:p>
    <w:p w14:paraId="2A151AA5" w14:textId="0EBACC7E" w:rsidR="00134EB9" w:rsidRPr="00BB5C3B" w:rsidRDefault="00134EB9" w:rsidP="00134EB9">
      <w:pPr>
        <w:numPr>
          <w:ilvl w:val="0"/>
          <w:numId w:val="3"/>
        </w:numPr>
        <w:spacing w:after="240"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Sprzedający</w:t>
      </w:r>
      <w:r w:rsidRPr="00836B08">
        <w:rPr>
          <w:rFonts w:ascii="Arial" w:eastAsia="Arial" w:hAnsi="Arial" w:cs="Arial"/>
          <w:color w:val="auto"/>
          <w:sz w:val="20"/>
          <w:szCs w:val="20"/>
          <w:lang w:eastAsia="en-US" w:bidi="ar-SA"/>
        </w:rPr>
        <w:t xml:space="preserve"> oświadcza, że jest czynnym podatnikiem podatku od towarów i usług (VAT) i posiada Numer Identyfikacji Podatkowej </w:t>
      </w:r>
      <w:r w:rsidRPr="00BB5C3B">
        <w:rPr>
          <w:rFonts w:ascii="Arial" w:eastAsia="Arial" w:hAnsi="Arial" w:cs="Arial"/>
          <w:color w:val="auto"/>
          <w:sz w:val="20"/>
          <w:szCs w:val="20"/>
          <w:lang w:eastAsia="en-US" w:bidi="ar-SA"/>
        </w:rPr>
        <w:t>NIP</w:t>
      </w:r>
      <w:r w:rsidRPr="00134EB9">
        <w:rPr>
          <w:rFonts w:ascii="Arial" w:eastAsia="Arial" w:hAnsi="Arial" w:cs="Arial"/>
          <w:color w:val="auto"/>
          <w:sz w:val="20"/>
          <w:szCs w:val="20"/>
          <w:highlight w:val="yellow"/>
          <w:lang w:eastAsia="en-US" w:bidi="ar-SA"/>
        </w:rPr>
        <w:t>…………………...</w:t>
      </w:r>
    </w:p>
    <w:p w14:paraId="3C11B735" w14:textId="77777777" w:rsidR="00134EB9" w:rsidRPr="0027164B" w:rsidRDefault="00134EB9" w:rsidP="00134EB9">
      <w:pPr>
        <w:spacing w:after="240" w:line="360" w:lineRule="auto"/>
        <w:ind w:left="426"/>
        <w:jc w:val="both"/>
        <w:rPr>
          <w:rFonts w:ascii="Arial" w:eastAsia="Arial" w:hAnsi="Arial" w:cs="Arial"/>
          <w:color w:val="auto"/>
          <w:sz w:val="20"/>
          <w:szCs w:val="20"/>
          <w:lang w:eastAsia="en-US" w:bidi="ar-SA"/>
        </w:rPr>
      </w:pPr>
    </w:p>
    <w:p w14:paraId="03EA320C" w14:textId="53570C85" w:rsidR="00FC288A" w:rsidRDefault="00092E79" w:rsidP="006E3E11">
      <w:pPr>
        <w:spacing w:line="360" w:lineRule="auto"/>
        <w:ind w:left="426"/>
        <w:jc w:val="center"/>
        <w:rPr>
          <w:rFonts w:ascii="Arial" w:eastAsia="Arial" w:hAnsi="Arial" w:cs="Arial"/>
          <w:b/>
          <w:bCs/>
          <w:color w:val="auto"/>
          <w:sz w:val="20"/>
          <w:szCs w:val="20"/>
          <w:lang w:eastAsia="en-US" w:bidi="ar-SA"/>
        </w:rPr>
      </w:pPr>
      <w:bookmarkStart w:id="32" w:name="bookmark63"/>
      <w:bookmarkStart w:id="33" w:name="bookmark64"/>
      <w:bookmarkStart w:id="34" w:name="bookmark65"/>
      <w:r w:rsidRPr="00092E79">
        <w:rPr>
          <w:rFonts w:ascii="Calibri" w:eastAsia="Times New Roman" w:hAnsi="Calibri" w:cs="Calibri"/>
          <w:b/>
          <w:bCs/>
          <w:color w:val="auto"/>
          <w:sz w:val="22"/>
          <w:lang w:eastAsia="ar-SA" w:bidi="ar-SA"/>
        </w:rPr>
        <w:t xml:space="preserve">§ </w:t>
      </w:r>
      <w:r w:rsidR="003B7636" w:rsidRPr="00FA2352">
        <w:rPr>
          <w:rFonts w:ascii="Arial" w:eastAsia="Arial" w:hAnsi="Arial" w:cs="Arial"/>
          <w:b/>
          <w:bCs/>
          <w:color w:val="auto"/>
          <w:sz w:val="20"/>
          <w:szCs w:val="20"/>
          <w:lang w:eastAsia="en-US" w:bidi="ar-SA"/>
        </w:rPr>
        <w:t xml:space="preserve">6 </w:t>
      </w:r>
    </w:p>
    <w:p w14:paraId="4A8EB1B4" w14:textId="77777777" w:rsidR="003B7636" w:rsidRPr="0027164B" w:rsidRDefault="003B7636" w:rsidP="0027164B">
      <w:pPr>
        <w:spacing w:after="240" w:line="360" w:lineRule="auto"/>
        <w:ind w:left="426"/>
        <w:jc w:val="center"/>
        <w:rPr>
          <w:rFonts w:ascii="Calibri" w:eastAsia="Times New Roman" w:hAnsi="Calibri" w:cs="Arial"/>
          <w:b/>
          <w:color w:val="auto"/>
          <w:sz w:val="22"/>
          <w:szCs w:val="22"/>
          <w:lang w:eastAsia="ar-SA" w:bidi="ar-SA"/>
        </w:rPr>
      </w:pPr>
      <w:r>
        <w:rPr>
          <w:rFonts w:ascii="Calibri" w:eastAsia="Times New Roman" w:hAnsi="Calibri" w:cs="Arial"/>
          <w:b/>
          <w:color w:val="auto"/>
          <w:sz w:val="22"/>
          <w:szCs w:val="22"/>
          <w:lang w:eastAsia="ar-SA" w:bidi="ar-SA"/>
        </w:rPr>
        <w:t xml:space="preserve"> WARUNKI REKLAMACJI</w:t>
      </w:r>
    </w:p>
    <w:p w14:paraId="5C52957F" w14:textId="58567916" w:rsidR="00D57135" w:rsidRPr="00D57135" w:rsidRDefault="003B7636" w:rsidP="00BC1977">
      <w:pPr>
        <w:pStyle w:val="Akapitzlist"/>
        <w:widowControl/>
        <w:numPr>
          <w:ilvl w:val="0"/>
          <w:numId w:val="20"/>
        </w:numPr>
        <w:suppressAutoHyphens/>
        <w:spacing w:line="360" w:lineRule="auto"/>
        <w:ind w:left="284" w:hanging="284"/>
        <w:jc w:val="both"/>
        <w:rPr>
          <w:rFonts w:ascii="Arial" w:eastAsia="Times New Roman" w:hAnsi="Arial" w:cs="Arial"/>
          <w:color w:val="auto"/>
          <w:sz w:val="20"/>
          <w:szCs w:val="20"/>
          <w:lang w:eastAsia="ar-SA" w:bidi="ar-SA"/>
        </w:rPr>
      </w:pPr>
      <w:r w:rsidRPr="00D57135">
        <w:rPr>
          <w:rFonts w:ascii="Arial" w:eastAsia="Times New Roman" w:hAnsi="Arial" w:cs="Arial"/>
          <w:color w:val="auto"/>
          <w:sz w:val="20"/>
          <w:szCs w:val="20"/>
          <w:lang w:eastAsia="ar-SA" w:bidi="ar-SA"/>
        </w:rPr>
        <w:t xml:space="preserve">W przypadku stwierdzenia jakiejkolwiek wady </w:t>
      </w:r>
      <w:r w:rsidR="00BA6BD9">
        <w:rPr>
          <w:rFonts w:ascii="Arial" w:eastAsia="Times New Roman" w:hAnsi="Arial" w:cs="Arial"/>
          <w:color w:val="auto"/>
          <w:sz w:val="20"/>
          <w:szCs w:val="20"/>
          <w:lang w:eastAsia="ar-SA" w:bidi="ar-SA"/>
        </w:rPr>
        <w:t>Towaru</w:t>
      </w:r>
      <w:r w:rsidRPr="00D57135">
        <w:rPr>
          <w:rFonts w:ascii="Arial" w:eastAsia="Times New Roman" w:hAnsi="Arial" w:cs="Arial"/>
          <w:color w:val="auto"/>
          <w:sz w:val="20"/>
          <w:szCs w:val="20"/>
          <w:lang w:eastAsia="ar-SA" w:bidi="ar-SA"/>
        </w:rPr>
        <w:t>, w szczególności jakościowej,</w:t>
      </w:r>
      <w:r w:rsidR="005114F7" w:rsidRPr="00D57135">
        <w:rPr>
          <w:rFonts w:ascii="Arial" w:eastAsia="Times New Roman" w:hAnsi="Arial" w:cs="Arial"/>
          <w:color w:val="auto"/>
          <w:sz w:val="20"/>
          <w:szCs w:val="20"/>
          <w:lang w:eastAsia="ar-SA" w:bidi="ar-SA"/>
        </w:rPr>
        <w:t xml:space="preserve"> ilościowej, </w:t>
      </w:r>
      <w:r w:rsidR="00324D63">
        <w:rPr>
          <w:rFonts w:ascii="Arial" w:eastAsia="Times New Roman" w:hAnsi="Arial" w:cs="Arial"/>
          <w:color w:val="auto"/>
          <w:sz w:val="20"/>
          <w:szCs w:val="20"/>
          <w:lang w:eastAsia="ar-SA" w:bidi="ar-SA"/>
        </w:rPr>
        <w:t>fizycznej</w:t>
      </w:r>
      <w:r w:rsidR="006C7E3C" w:rsidRPr="00D57135">
        <w:rPr>
          <w:rFonts w:ascii="Arial" w:eastAsia="Times New Roman" w:hAnsi="Arial" w:cs="Arial"/>
          <w:color w:val="auto"/>
          <w:sz w:val="20"/>
          <w:szCs w:val="20"/>
          <w:lang w:eastAsia="ar-SA" w:bidi="ar-SA"/>
        </w:rPr>
        <w:t>,</w:t>
      </w:r>
      <w:r w:rsidR="00324D63">
        <w:rPr>
          <w:rFonts w:ascii="Arial" w:eastAsia="Times New Roman" w:hAnsi="Arial" w:cs="Arial"/>
          <w:color w:val="auto"/>
          <w:sz w:val="20"/>
          <w:szCs w:val="20"/>
          <w:lang w:eastAsia="ar-SA" w:bidi="ar-SA"/>
        </w:rPr>
        <w:t xml:space="preserve"> prawnej,</w:t>
      </w:r>
      <w:r w:rsidRPr="00D57135">
        <w:rPr>
          <w:rFonts w:ascii="Arial" w:eastAsia="Times New Roman" w:hAnsi="Arial" w:cs="Arial"/>
          <w:color w:val="auto"/>
          <w:sz w:val="20"/>
          <w:szCs w:val="20"/>
          <w:lang w:eastAsia="ar-SA" w:bidi="ar-SA"/>
        </w:rPr>
        <w:t xml:space="preserve"> Zamawiający</w:t>
      </w:r>
      <w:r w:rsidR="00FE50BA" w:rsidRPr="00D57135">
        <w:rPr>
          <w:rFonts w:ascii="Arial" w:eastAsia="Times New Roman" w:hAnsi="Arial" w:cs="Arial"/>
          <w:color w:val="auto"/>
          <w:sz w:val="20"/>
          <w:szCs w:val="20"/>
          <w:lang w:eastAsia="ar-SA" w:bidi="ar-SA"/>
        </w:rPr>
        <w:t xml:space="preserve"> w okresie rękojmi za wady lub gwarancji</w:t>
      </w:r>
      <w:r w:rsidRPr="00D57135">
        <w:rPr>
          <w:rFonts w:ascii="Arial" w:eastAsia="Times New Roman" w:hAnsi="Arial" w:cs="Arial"/>
          <w:color w:val="auto"/>
          <w:sz w:val="20"/>
          <w:szCs w:val="20"/>
          <w:lang w:eastAsia="ar-SA" w:bidi="ar-SA"/>
        </w:rPr>
        <w:t xml:space="preserve"> dokonana zgłoszenia reklamacji do </w:t>
      </w:r>
      <w:r w:rsidR="0027164B" w:rsidRPr="00D57135">
        <w:rPr>
          <w:rFonts w:ascii="Arial" w:eastAsia="Times New Roman" w:hAnsi="Arial" w:cs="Arial"/>
          <w:color w:val="auto"/>
          <w:sz w:val="20"/>
          <w:szCs w:val="20"/>
          <w:lang w:eastAsia="ar-SA" w:bidi="ar-SA"/>
        </w:rPr>
        <w:t>Sprzedającego</w:t>
      </w:r>
      <w:r w:rsidRPr="00D57135">
        <w:rPr>
          <w:rFonts w:ascii="Arial" w:eastAsia="Times New Roman" w:hAnsi="Arial" w:cs="Arial"/>
          <w:color w:val="auto"/>
          <w:sz w:val="20"/>
          <w:szCs w:val="20"/>
          <w:lang w:eastAsia="ar-SA" w:bidi="ar-SA"/>
        </w:rPr>
        <w:t xml:space="preserve"> na protokole reklamacji </w:t>
      </w:r>
      <w:r w:rsidR="001F3DF9">
        <w:rPr>
          <w:rFonts w:ascii="Arial" w:eastAsia="Times New Roman" w:hAnsi="Arial" w:cs="Arial"/>
          <w:color w:val="auto"/>
          <w:sz w:val="20"/>
          <w:szCs w:val="20"/>
          <w:lang w:eastAsia="ar-SA" w:bidi="ar-SA"/>
        </w:rPr>
        <w:t>stanowiącym Załącznik nr 6 Umowy</w:t>
      </w:r>
      <w:r w:rsidRPr="00D57135">
        <w:rPr>
          <w:rFonts w:ascii="Arial" w:eastAsia="Times New Roman" w:hAnsi="Arial" w:cs="Arial"/>
          <w:color w:val="auto"/>
          <w:sz w:val="20"/>
          <w:szCs w:val="20"/>
          <w:lang w:eastAsia="ar-SA" w:bidi="ar-SA"/>
        </w:rPr>
        <w:t xml:space="preserve">. Odmowa złożenia podpisu </w:t>
      </w:r>
      <w:r w:rsidRPr="00D57135">
        <w:rPr>
          <w:rFonts w:ascii="Arial" w:eastAsia="Times New Roman" w:hAnsi="Arial" w:cs="Arial"/>
          <w:color w:val="auto"/>
          <w:sz w:val="20"/>
          <w:szCs w:val="20"/>
          <w:lang w:eastAsia="ar-SA" w:bidi="ar-SA"/>
        </w:rPr>
        <w:lastRenderedPageBreak/>
        <w:t xml:space="preserve">przez przedstawiciela </w:t>
      </w:r>
      <w:r w:rsidR="0027164B" w:rsidRPr="00D57135">
        <w:rPr>
          <w:rFonts w:ascii="Arial" w:eastAsia="Times New Roman" w:hAnsi="Arial" w:cs="Arial"/>
          <w:color w:val="auto"/>
          <w:sz w:val="20"/>
          <w:szCs w:val="20"/>
          <w:lang w:eastAsia="ar-SA" w:bidi="ar-SA"/>
        </w:rPr>
        <w:t xml:space="preserve">Sprzedającego </w:t>
      </w:r>
      <w:r w:rsidRPr="00D57135">
        <w:rPr>
          <w:rFonts w:ascii="Arial" w:eastAsia="Times New Roman" w:hAnsi="Arial" w:cs="Arial"/>
          <w:color w:val="auto"/>
          <w:sz w:val="20"/>
          <w:szCs w:val="20"/>
          <w:lang w:eastAsia="ar-SA" w:bidi="ar-SA"/>
        </w:rPr>
        <w:t>na protokole</w:t>
      </w:r>
      <w:r w:rsidR="00D5323B">
        <w:rPr>
          <w:rFonts w:ascii="Arial" w:eastAsia="Times New Roman" w:hAnsi="Arial" w:cs="Arial"/>
          <w:color w:val="auto"/>
          <w:sz w:val="20"/>
          <w:szCs w:val="20"/>
          <w:lang w:eastAsia="ar-SA" w:bidi="ar-SA"/>
        </w:rPr>
        <w:t xml:space="preserve"> reklamacji</w:t>
      </w:r>
      <w:r w:rsidRPr="00D57135">
        <w:rPr>
          <w:rFonts w:ascii="Arial" w:eastAsia="Times New Roman" w:hAnsi="Arial" w:cs="Arial"/>
          <w:color w:val="auto"/>
          <w:sz w:val="20"/>
          <w:szCs w:val="20"/>
          <w:lang w:eastAsia="ar-SA" w:bidi="ar-SA"/>
        </w:rPr>
        <w:t xml:space="preserve"> nie ma wpływu na ważność złożonej reklamacji przez Zamawiającego. Reklamacja</w:t>
      </w:r>
      <w:r w:rsidR="00B5382E" w:rsidRPr="00D57135">
        <w:rPr>
          <w:rFonts w:ascii="Arial" w:eastAsia="Times New Roman" w:hAnsi="Arial" w:cs="Arial"/>
          <w:color w:val="auto"/>
          <w:sz w:val="20"/>
          <w:szCs w:val="20"/>
          <w:lang w:eastAsia="ar-SA" w:bidi="ar-SA"/>
        </w:rPr>
        <w:t xml:space="preserve"> </w:t>
      </w:r>
      <w:r w:rsidRPr="00D57135">
        <w:rPr>
          <w:rFonts w:ascii="Arial" w:eastAsia="Times New Roman" w:hAnsi="Arial" w:cs="Arial"/>
          <w:color w:val="auto"/>
          <w:sz w:val="20"/>
          <w:szCs w:val="20"/>
          <w:lang w:eastAsia="ar-SA" w:bidi="ar-SA"/>
        </w:rPr>
        <w:t xml:space="preserve">może zostać złożona </w:t>
      </w:r>
      <w:r w:rsidR="00BE3544" w:rsidRPr="00D57135">
        <w:rPr>
          <w:rFonts w:ascii="Arial" w:eastAsia="Times New Roman" w:hAnsi="Arial" w:cs="Arial"/>
          <w:color w:val="auto"/>
          <w:sz w:val="20"/>
          <w:szCs w:val="20"/>
          <w:lang w:eastAsia="ar-SA" w:bidi="ar-SA"/>
        </w:rPr>
        <w:t>za pośrednictwem</w:t>
      </w:r>
      <w:ins w:id="35" w:author="Ostrowska Katarzyna" w:date="2024-09-17T14:57:00Z">
        <w:r w:rsidR="00D53D50">
          <w:rPr>
            <w:rFonts w:ascii="Arial" w:eastAsia="Times New Roman" w:hAnsi="Arial" w:cs="Arial"/>
            <w:color w:val="auto"/>
            <w:sz w:val="20"/>
            <w:szCs w:val="20"/>
            <w:lang w:eastAsia="ar-SA" w:bidi="ar-SA"/>
          </w:rPr>
          <w:t xml:space="preserve"> </w:t>
        </w:r>
      </w:ins>
      <w:r w:rsidR="00BE3544" w:rsidRPr="00D57135">
        <w:rPr>
          <w:rFonts w:ascii="Arial" w:eastAsia="Times New Roman" w:hAnsi="Arial" w:cs="Arial"/>
          <w:color w:val="auto"/>
          <w:sz w:val="20"/>
          <w:szCs w:val="20"/>
          <w:lang w:eastAsia="ar-SA" w:bidi="ar-SA"/>
        </w:rPr>
        <w:t>poczty</w:t>
      </w:r>
      <w:r w:rsidRPr="00D57135">
        <w:rPr>
          <w:rFonts w:ascii="Arial" w:eastAsia="Times New Roman" w:hAnsi="Arial" w:cs="Arial"/>
          <w:color w:val="auto"/>
          <w:sz w:val="20"/>
          <w:szCs w:val="20"/>
          <w:lang w:eastAsia="ar-SA" w:bidi="ar-SA"/>
        </w:rPr>
        <w:t xml:space="preserve"> elektronicznej na adres</w:t>
      </w:r>
      <w:r w:rsidR="00F12CC9" w:rsidRPr="00D57135">
        <w:rPr>
          <w:rFonts w:ascii="Arial" w:eastAsia="Times New Roman" w:hAnsi="Arial" w:cs="Arial"/>
          <w:color w:val="auto"/>
          <w:sz w:val="20"/>
          <w:szCs w:val="20"/>
          <w:lang w:eastAsia="ar-SA" w:bidi="ar-SA"/>
        </w:rPr>
        <w:t xml:space="preserve"> e-mail </w:t>
      </w:r>
      <w:r w:rsidR="00A15155">
        <w:rPr>
          <w:rFonts w:ascii="Arial" w:eastAsia="Times New Roman" w:hAnsi="Arial" w:cs="Arial"/>
          <w:color w:val="auto"/>
          <w:sz w:val="20"/>
          <w:szCs w:val="20"/>
          <w:lang w:eastAsia="ar-SA" w:bidi="ar-SA"/>
        </w:rPr>
        <w:t>Sprzedającego</w:t>
      </w:r>
      <w:r w:rsidR="0043344D">
        <w:rPr>
          <w:rFonts w:ascii="Arial" w:eastAsia="Times New Roman" w:hAnsi="Arial" w:cs="Arial"/>
          <w:color w:val="auto"/>
          <w:sz w:val="20"/>
          <w:szCs w:val="20"/>
          <w:lang w:eastAsia="ar-SA" w:bidi="ar-SA"/>
        </w:rPr>
        <w:t xml:space="preserve">: </w:t>
      </w:r>
      <w:r w:rsidR="00302B27" w:rsidRPr="0003358E">
        <w:rPr>
          <w:rFonts w:ascii="Arial" w:eastAsia="Times New Roman" w:hAnsi="Arial" w:cs="Arial"/>
          <w:sz w:val="20"/>
          <w:szCs w:val="20"/>
          <w:lang w:eastAsia="ar-SA" w:bidi="ar-SA"/>
        </w:rPr>
        <w:t>……………………………</w:t>
      </w:r>
      <w:r w:rsidR="0043344D">
        <w:rPr>
          <w:rFonts w:ascii="Arial" w:eastAsia="Times New Roman" w:hAnsi="Arial" w:cs="Arial"/>
          <w:color w:val="auto"/>
          <w:sz w:val="20"/>
          <w:szCs w:val="20"/>
          <w:lang w:eastAsia="ar-SA" w:bidi="ar-SA"/>
        </w:rPr>
        <w:t xml:space="preserve"> </w:t>
      </w:r>
      <w:r w:rsidR="001C25C5">
        <w:rPr>
          <w:rFonts w:ascii="Arial" w:eastAsia="Times New Roman" w:hAnsi="Arial" w:cs="Arial"/>
          <w:color w:val="auto"/>
          <w:sz w:val="20"/>
          <w:szCs w:val="20"/>
          <w:lang w:eastAsia="ar-SA" w:bidi="ar-SA"/>
        </w:rPr>
        <w:t xml:space="preserve">w terminie …. dni licząc od dnia </w:t>
      </w:r>
      <w:r w:rsidR="004F746B" w:rsidRPr="00B66B79">
        <w:rPr>
          <w:rFonts w:ascii="Arial" w:eastAsia="Times New Roman" w:hAnsi="Arial" w:cs="Arial"/>
          <w:color w:val="auto"/>
          <w:sz w:val="20"/>
          <w:szCs w:val="20"/>
          <w:lang w:eastAsia="ar-SA" w:bidi="ar-SA"/>
        </w:rPr>
        <w:t>ujawnienia się wad Towaru</w:t>
      </w:r>
      <w:r w:rsidR="004F746B">
        <w:rPr>
          <w:rFonts w:ascii="Arial" w:eastAsia="Times New Roman" w:hAnsi="Arial" w:cs="Arial"/>
          <w:color w:val="auto"/>
          <w:sz w:val="20"/>
          <w:szCs w:val="20"/>
          <w:lang w:eastAsia="ar-SA" w:bidi="ar-SA"/>
        </w:rPr>
        <w:t>.</w:t>
      </w:r>
    </w:p>
    <w:p w14:paraId="1518A329" w14:textId="7F80AFB8" w:rsidR="00D57135" w:rsidRPr="00D57135" w:rsidRDefault="003B7636" w:rsidP="00BC1977">
      <w:pPr>
        <w:pStyle w:val="Akapitzlist"/>
        <w:numPr>
          <w:ilvl w:val="0"/>
          <w:numId w:val="20"/>
        </w:numPr>
        <w:suppressAutoHyphens/>
        <w:spacing w:line="360" w:lineRule="auto"/>
        <w:ind w:left="284" w:hanging="284"/>
        <w:jc w:val="both"/>
        <w:rPr>
          <w:rFonts w:ascii="Arial" w:eastAsia="Times New Roman" w:hAnsi="Arial" w:cs="Arial"/>
          <w:color w:val="auto"/>
          <w:sz w:val="20"/>
          <w:szCs w:val="20"/>
          <w:lang w:eastAsia="ar-SA" w:bidi="ar-SA"/>
        </w:rPr>
      </w:pPr>
      <w:r w:rsidRPr="00D57135">
        <w:rPr>
          <w:rFonts w:ascii="Arial" w:eastAsia="Times New Roman" w:hAnsi="Arial" w:cs="Arial"/>
          <w:color w:val="auto"/>
          <w:sz w:val="20"/>
          <w:szCs w:val="20"/>
          <w:lang w:eastAsia="ar-SA" w:bidi="ar-SA"/>
        </w:rPr>
        <w:t xml:space="preserve"> </w:t>
      </w:r>
      <w:r w:rsidR="007F27CB">
        <w:rPr>
          <w:rFonts w:ascii="Arial" w:eastAsia="Times New Roman" w:hAnsi="Arial" w:cs="Arial"/>
          <w:color w:val="auto"/>
          <w:sz w:val="20"/>
          <w:szCs w:val="20"/>
          <w:lang w:eastAsia="ar-SA" w:bidi="ar-SA"/>
        </w:rPr>
        <w:t>Okres gwarancji na dostarczony</w:t>
      </w:r>
      <w:r w:rsidR="00D57135" w:rsidRPr="00D57135">
        <w:rPr>
          <w:rFonts w:ascii="Arial" w:eastAsia="Times New Roman" w:hAnsi="Arial" w:cs="Arial"/>
          <w:color w:val="auto"/>
          <w:sz w:val="20"/>
          <w:szCs w:val="20"/>
          <w:lang w:eastAsia="ar-SA" w:bidi="ar-SA"/>
        </w:rPr>
        <w:t xml:space="preserve"> przez </w:t>
      </w:r>
      <w:r w:rsidR="00D57135">
        <w:rPr>
          <w:rFonts w:ascii="Arial" w:eastAsia="Times New Roman" w:hAnsi="Arial" w:cs="Arial"/>
          <w:color w:val="auto"/>
          <w:sz w:val="20"/>
          <w:szCs w:val="20"/>
          <w:lang w:eastAsia="ar-SA" w:bidi="ar-SA"/>
        </w:rPr>
        <w:t>Sprzedającego</w:t>
      </w:r>
      <w:r w:rsidR="007F27CB">
        <w:rPr>
          <w:rFonts w:ascii="Arial" w:eastAsia="Times New Roman" w:hAnsi="Arial" w:cs="Arial"/>
          <w:color w:val="auto"/>
          <w:sz w:val="20"/>
          <w:szCs w:val="20"/>
          <w:lang w:eastAsia="ar-SA" w:bidi="ar-SA"/>
        </w:rPr>
        <w:t xml:space="preserve"> Towar</w:t>
      </w:r>
      <w:r w:rsidR="00D57135">
        <w:rPr>
          <w:rFonts w:ascii="Arial" w:eastAsia="Times New Roman" w:hAnsi="Arial" w:cs="Arial"/>
          <w:color w:val="auto"/>
          <w:sz w:val="20"/>
          <w:szCs w:val="20"/>
          <w:lang w:eastAsia="ar-SA" w:bidi="ar-SA"/>
        </w:rPr>
        <w:t xml:space="preserve"> </w:t>
      </w:r>
      <w:r w:rsidR="00D57135" w:rsidRPr="00D57135">
        <w:rPr>
          <w:rFonts w:ascii="Arial" w:eastAsia="Times New Roman" w:hAnsi="Arial" w:cs="Arial"/>
          <w:color w:val="auto"/>
          <w:sz w:val="20"/>
          <w:szCs w:val="20"/>
          <w:lang w:eastAsia="ar-SA" w:bidi="ar-SA"/>
        </w:rPr>
        <w:t>jest zgodny z określonym okresem ud</w:t>
      </w:r>
      <w:r w:rsidR="007F27CB">
        <w:rPr>
          <w:rFonts w:ascii="Arial" w:eastAsia="Times New Roman" w:hAnsi="Arial" w:cs="Arial"/>
          <w:color w:val="auto"/>
          <w:sz w:val="20"/>
          <w:szCs w:val="20"/>
          <w:lang w:eastAsia="ar-SA" w:bidi="ar-SA"/>
        </w:rPr>
        <w:t>zielonym przez producenta</w:t>
      </w:r>
      <w:r w:rsidR="00425894">
        <w:rPr>
          <w:rFonts w:ascii="Arial" w:eastAsia="Times New Roman" w:hAnsi="Arial" w:cs="Arial"/>
          <w:color w:val="auto"/>
          <w:sz w:val="20"/>
          <w:szCs w:val="20"/>
          <w:lang w:eastAsia="ar-SA" w:bidi="ar-SA"/>
        </w:rPr>
        <w:t xml:space="preserve"> Towaru</w:t>
      </w:r>
      <w:r w:rsidR="00D57135" w:rsidRPr="00D57135">
        <w:rPr>
          <w:rFonts w:ascii="Arial" w:eastAsia="Times New Roman" w:hAnsi="Arial" w:cs="Arial"/>
          <w:color w:val="auto"/>
          <w:sz w:val="20"/>
          <w:szCs w:val="20"/>
          <w:lang w:eastAsia="ar-SA" w:bidi="ar-SA"/>
        </w:rPr>
        <w:t>.</w:t>
      </w:r>
    </w:p>
    <w:p w14:paraId="1D54A213" w14:textId="77777777" w:rsidR="003B7636" w:rsidRDefault="003B7636"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3.</w:t>
      </w:r>
      <w:r w:rsidRPr="00F37261">
        <w:rPr>
          <w:rFonts w:ascii="Arial" w:eastAsia="Times New Roman" w:hAnsi="Arial" w:cs="Arial"/>
          <w:color w:val="auto"/>
          <w:sz w:val="20"/>
          <w:szCs w:val="20"/>
          <w:lang w:eastAsia="ar-SA" w:bidi="ar-SA"/>
        </w:rPr>
        <w:tab/>
        <w:t>Do rozpoczęcia postępowania reklamacyjnego niezbędne jest:</w:t>
      </w:r>
    </w:p>
    <w:p w14:paraId="52DA6627" w14:textId="5D7972FA" w:rsidR="003B7636" w:rsidRPr="00F37261" w:rsidRDefault="009A2233" w:rsidP="00F34BA3">
      <w:pPr>
        <w:widowControl/>
        <w:suppressAutoHyphens/>
        <w:spacing w:line="360" w:lineRule="auto"/>
        <w:ind w:left="851" w:hanging="425"/>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a. </w:t>
      </w:r>
      <w:r w:rsidR="003B7636" w:rsidRPr="00F37261">
        <w:rPr>
          <w:rFonts w:ascii="Arial" w:eastAsia="Times New Roman" w:hAnsi="Arial" w:cs="Arial"/>
          <w:color w:val="auto"/>
          <w:sz w:val="20"/>
          <w:szCs w:val="20"/>
          <w:lang w:eastAsia="ar-SA" w:bidi="ar-SA"/>
        </w:rPr>
        <w:t xml:space="preserve">Pisemne bądź </w:t>
      </w:r>
      <w:r w:rsidR="00D53D50">
        <w:rPr>
          <w:rFonts w:ascii="Arial" w:eastAsia="Times New Roman" w:hAnsi="Arial" w:cs="Arial"/>
          <w:color w:val="auto"/>
          <w:sz w:val="20"/>
          <w:szCs w:val="20"/>
          <w:lang w:eastAsia="ar-SA" w:bidi="ar-SA"/>
        </w:rPr>
        <w:t xml:space="preserve">złożone w formie dokumentowej </w:t>
      </w:r>
      <w:r w:rsidR="007F27CB">
        <w:rPr>
          <w:rFonts w:ascii="Arial" w:eastAsia="Times New Roman" w:hAnsi="Arial" w:cs="Arial"/>
          <w:color w:val="auto"/>
          <w:sz w:val="20"/>
          <w:szCs w:val="20"/>
          <w:lang w:eastAsia="ar-SA" w:bidi="ar-SA"/>
        </w:rPr>
        <w:t xml:space="preserve">zgłoszenie </w:t>
      </w:r>
      <w:r w:rsidR="00F34BA3">
        <w:rPr>
          <w:rFonts w:ascii="Arial" w:eastAsia="Times New Roman" w:hAnsi="Arial" w:cs="Arial"/>
          <w:color w:val="auto"/>
          <w:sz w:val="20"/>
          <w:szCs w:val="20"/>
          <w:lang w:eastAsia="ar-SA" w:bidi="ar-SA"/>
        </w:rPr>
        <w:t xml:space="preserve">reklamacji przez </w:t>
      </w:r>
      <w:r w:rsidR="003B7636" w:rsidRPr="00F37B53">
        <w:rPr>
          <w:rFonts w:ascii="Arial" w:eastAsia="Times New Roman" w:hAnsi="Arial" w:cs="Arial"/>
          <w:color w:val="auto"/>
          <w:sz w:val="20"/>
          <w:szCs w:val="20"/>
          <w:lang w:eastAsia="ar-SA" w:bidi="ar-SA"/>
        </w:rPr>
        <w:t xml:space="preserve">Zamawiającego </w:t>
      </w:r>
      <w:r w:rsidR="003B7636" w:rsidRPr="00F37261">
        <w:rPr>
          <w:rFonts w:ascii="Arial" w:eastAsia="Times New Roman" w:hAnsi="Arial" w:cs="Arial"/>
          <w:color w:val="auto"/>
          <w:sz w:val="20"/>
          <w:szCs w:val="20"/>
          <w:lang w:eastAsia="ar-SA" w:bidi="ar-SA"/>
        </w:rPr>
        <w:t>zawie</w:t>
      </w:r>
      <w:r w:rsidR="006D69F9">
        <w:rPr>
          <w:rFonts w:ascii="Arial" w:eastAsia="Times New Roman" w:hAnsi="Arial" w:cs="Arial"/>
          <w:color w:val="auto"/>
          <w:sz w:val="20"/>
          <w:szCs w:val="20"/>
          <w:lang w:eastAsia="ar-SA" w:bidi="ar-SA"/>
        </w:rPr>
        <w:t xml:space="preserve">rające dokładny opis </w:t>
      </w:r>
      <w:r w:rsidR="00425894">
        <w:rPr>
          <w:rFonts w:ascii="Arial" w:eastAsia="Times New Roman" w:hAnsi="Arial" w:cs="Arial"/>
          <w:color w:val="auto"/>
          <w:sz w:val="20"/>
          <w:szCs w:val="20"/>
          <w:lang w:eastAsia="ar-SA" w:bidi="ar-SA"/>
        </w:rPr>
        <w:t>wady Towaru</w:t>
      </w:r>
      <w:r w:rsidR="006D69F9">
        <w:rPr>
          <w:rFonts w:ascii="Arial" w:eastAsia="Times New Roman" w:hAnsi="Arial" w:cs="Arial"/>
          <w:color w:val="auto"/>
          <w:sz w:val="20"/>
          <w:szCs w:val="20"/>
          <w:lang w:eastAsia="ar-SA" w:bidi="ar-SA"/>
        </w:rPr>
        <w:t>.</w:t>
      </w:r>
    </w:p>
    <w:p w14:paraId="1F8DC94D" w14:textId="53157106" w:rsidR="003B7636" w:rsidRPr="00F37261" w:rsidRDefault="009A2233" w:rsidP="00F34BA3">
      <w:pPr>
        <w:widowControl/>
        <w:suppressAutoHyphens/>
        <w:spacing w:line="360" w:lineRule="auto"/>
        <w:ind w:left="993" w:hanging="99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        </w:t>
      </w:r>
      <w:r w:rsidR="003B7636" w:rsidRPr="00F37261">
        <w:rPr>
          <w:rFonts w:ascii="Arial" w:eastAsia="Times New Roman" w:hAnsi="Arial" w:cs="Arial"/>
          <w:color w:val="auto"/>
          <w:sz w:val="20"/>
          <w:szCs w:val="20"/>
          <w:lang w:eastAsia="ar-SA" w:bidi="ar-SA"/>
        </w:rPr>
        <w:t>b</w:t>
      </w:r>
      <w:r w:rsidR="003B7636">
        <w:rPr>
          <w:rFonts w:ascii="Arial" w:eastAsia="Times New Roman" w:hAnsi="Arial" w:cs="Arial"/>
          <w:color w:val="auto"/>
          <w:sz w:val="20"/>
          <w:szCs w:val="20"/>
          <w:lang w:eastAsia="ar-SA" w:bidi="ar-SA"/>
        </w:rPr>
        <w:t xml:space="preserve">.   </w:t>
      </w:r>
      <w:r w:rsidR="003B7636" w:rsidRPr="00F37261">
        <w:rPr>
          <w:rFonts w:ascii="Arial" w:eastAsia="Times New Roman" w:hAnsi="Arial" w:cs="Arial"/>
          <w:color w:val="auto"/>
          <w:sz w:val="20"/>
          <w:szCs w:val="20"/>
          <w:lang w:eastAsia="ar-SA" w:bidi="ar-SA"/>
        </w:rPr>
        <w:t xml:space="preserve">Dane identyfikujące reklamowany </w:t>
      </w:r>
      <w:r w:rsidR="00425894">
        <w:rPr>
          <w:rFonts w:ascii="Arial" w:eastAsia="Times New Roman" w:hAnsi="Arial" w:cs="Arial"/>
          <w:color w:val="auto"/>
          <w:sz w:val="20"/>
          <w:szCs w:val="20"/>
          <w:lang w:eastAsia="ar-SA" w:bidi="ar-SA"/>
        </w:rPr>
        <w:t>A</w:t>
      </w:r>
      <w:r w:rsidR="00BE3544">
        <w:rPr>
          <w:rFonts w:ascii="Arial" w:eastAsia="Times New Roman" w:hAnsi="Arial" w:cs="Arial"/>
          <w:color w:val="auto"/>
          <w:sz w:val="20"/>
          <w:szCs w:val="20"/>
          <w:lang w:eastAsia="ar-SA" w:bidi="ar-SA"/>
        </w:rPr>
        <w:t>sortyment</w:t>
      </w:r>
      <w:r w:rsidR="003B7636" w:rsidRPr="00F37261">
        <w:rPr>
          <w:rFonts w:ascii="Arial" w:eastAsia="Times New Roman" w:hAnsi="Arial" w:cs="Arial"/>
          <w:color w:val="auto"/>
          <w:sz w:val="20"/>
          <w:szCs w:val="20"/>
          <w:lang w:eastAsia="ar-SA" w:bidi="ar-SA"/>
        </w:rPr>
        <w:t>:</w:t>
      </w:r>
    </w:p>
    <w:p w14:paraId="1D704E5D" w14:textId="44D94466" w:rsidR="003E225A" w:rsidRDefault="003B7636"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1.</w:t>
      </w:r>
      <w:r w:rsidRPr="00F37261">
        <w:rPr>
          <w:rFonts w:ascii="Arial" w:eastAsia="Times New Roman" w:hAnsi="Arial" w:cs="Arial"/>
          <w:color w:val="auto"/>
          <w:sz w:val="20"/>
          <w:szCs w:val="20"/>
          <w:lang w:eastAsia="ar-SA" w:bidi="ar-SA"/>
        </w:rPr>
        <w:tab/>
        <w:t xml:space="preserve">nr </w:t>
      </w:r>
      <w:r w:rsidR="004E5414">
        <w:rPr>
          <w:rFonts w:ascii="Arial" w:eastAsia="Times New Roman" w:hAnsi="Arial" w:cs="Arial"/>
          <w:color w:val="auto"/>
          <w:sz w:val="20"/>
          <w:szCs w:val="20"/>
          <w:lang w:eastAsia="ar-SA" w:bidi="ar-SA"/>
        </w:rPr>
        <w:t>F</w:t>
      </w:r>
      <w:r w:rsidR="003E225A">
        <w:rPr>
          <w:rFonts w:ascii="Arial" w:eastAsia="Times New Roman" w:hAnsi="Arial" w:cs="Arial"/>
          <w:color w:val="auto"/>
          <w:sz w:val="20"/>
          <w:szCs w:val="20"/>
          <w:lang w:eastAsia="ar-SA" w:bidi="ar-SA"/>
        </w:rPr>
        <w:t xml:space="preserve">aktury </w:t>
      </w:r>
    </w:p>
    <w:p w14:paraId="787B12E2" w14:textId="77777777" w:rsidR="003B7636" w:rsidRPr="00F37261" w:rsidRDefault="003E225A"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2. </w:t>
      </w:r>
      <w:r w:rsidR="00614596">
        <w:rPr>
          <w:rFonts w:ascii="Arial" w:eastAsia="Times New Roman" w:hAnsi="Arial" w:cs="Arial"/>
          <w:color w:val="auto"/>
          <w:sz w:val="20"/>
          <w:szCs w:val="20"/>
          <w:lang w:eastAsia="ar-SA" w:bidi="ar-SA"/>
        </w:rPr>
        <w:t xml:space="preserve"> nr Zamówienia</w:t>
      </w:r>
      <w:r w:rsidR="003B7636" w:rsidRPr="00F37261">
        <w:rPr>
          <w:rFonts w:ascii="Arial" w:eastAsia="Times New Roman" w:hAnsi="Arial" w:cs="Arial"/>
          <w:color w:val="auto"/>
          <w:sz w:val="20"/>
          <w:szCs w:val="20"/>
          <w:lang w:eastAsia="ar-SA" w:bidi="ar-SA"/>
        </w:rPr>
        <w:t>,</w:t>
      </w:r>
    </w:p>
    <w:p w14:paraId="249064C9" w14:textId="5A13DBE0" w:rsidR="003B7636" w:rsidRPr="00F37261" w:rsidRDefault="003E225A"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3</w:t>
      </w:r>
      <w:r w:rsidR="003B7636" w:rsidRPr="00F37261">
        <w:rPr>
          <w:rFonts w:ascii="Arial" w:eastAsia="Times New Roman" w:hAnsi="Arial" w:cs="Arial"/>
          <w:color w:val="auto"/>
          <w:sz w:val="20"/>
          <w:szCs w:val="20"/>
          <w:lang w:eastAsia="ar-SA" w:bidi="ar-SA"/>
        </w:rPr>
        <w:t>.</w:t>
      </w:r>
      <w:r w:rsidR="003B7636" w:rsidRPr="00F37261">
        <w:rPr>
          <w:rFonts w:ascii="Arial" w:eastAsia="Times New Roman" w:hAnsi="Arial" w:cs="Arial"/>
          <w:color w:val="auto"/>
          <w:sz w:val="20"/>
          <w:szCs w:val="20"/>
          <w:lang w:eastAsia="ar-SA" w:bidi="ar-SA"/>
        </w:rPr>
        <w:tab/>
      </w:r>
      <w:r w:rsidR="003B7636" w:rsidRPr="00F37B53">
        <w:rPr>
          <w:rFonts w:ascii="Arial" w:eastAsia="Times New Roman" w:hAnsi="Arial" w:cs="Arial"/>
          <w:color w:val="auto"/>
          <w:sz w:val="20"/>
          <w:szCs w:val="20"/>
          <w:lang w:eastAsia="ar-SA" w:bidi="ar-SA"/>
        </w:rPr>
        <w:t xml:space="preserve">nazwa </w:t>
      </w:r>
      <w:r w:rsidR="00425894">
        <w:rPr>
          <w:rFonts w:ascii="Arial" w:eastAsia="Times New Roman" w:hAnsi="Arial" w:cs="Arial"/>
          <w:color w:val="auto"/>
          <w:sz w:val="20"/>
          <w:szCs w:val="20"/>
          <w:lang w:eastAsia="ar-SA" w:bidi="ar-SA"/>
        </w:rPr>
        <w:t>Asorty</w:t>
      </w:r>
      <w:r w:rsidR="00DE37AE">
        <w:rPr>
          <w:rFonts w:ascii="Arial" w:eastAsia="Times New Roman" w:hAnsi="Arial" w:cs="Arial"/>
          <w:color w:val="auto"/>
          <w:sz w:val="20"/>
          <w:szCs w:val="20"/>
          <w:lang w:eastAsia="ar-SA" w:bidi="ar-SA"/>
        </w:rPr>
        <w:t>mentu</w:t>
      </w:r>
      <w:r w:rsidR="003B7636" w:rsidRPr="00F37261">
        <w:rPr>
          <w:rFonts w:ascii="Arial" w:eastAsia="Times New Roman" w:hAnsi="Arial" w:cs="Arial"/>
          <w:color w:val="auto"/>
          <w:sz w:val="20"/>
          <w:szCs w:val="20"/>
          <w:lang w:eastAsia="ar-SA" w:bidi="ar-SA"/>
        </w:rPr>
        <w:t>,</w:t>
      </w:r>
    </w:p>
    <w:p w14:paraId="52773016" w14:textId="46E6F485" w:rsidR="003B7636" w:rsidRPr="00F37261" w:rsidRDefault="003E225A" w:rsidP="00F34BA3">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4</w:t>
      </w:r>
      <w:r w:rsidR="003B7636" w:rsidRPr="00F37B53">
        <w:rPr>
          <w:rFonts w:ascii="Arial" w:eastAsia="Times New Roman" w:hAnsi="Arial" w:cs="Arial"/>
          <w:color w:val="auto"/>
          <w:sz w:val="20"/>
          <w:szCs w:val="20"/>
          <w:lang w:eastAsia="ar-SA" w:bidi="ar-SA"/>
        </w:rPr>
        <w:t>.</w:t>
      </w:r>
      <w:r w:rsidR="003B7636" w:rsidRPr="00F37261">
        <w:rPr>
          <w:rFonts w:ascii="Arial" w:eastAsia="Times New Roman" w:hAnsi="Arial" w:cs="Arial"/>
          <w:color w:val="auto"/>
          <w:sz w:val="20"/>
          <w:szCs w:val="20"/>
          <w:lang w:eastAsia="ar-SA" w:bidi="ar-SA"/>
        </w:rPr>
        <w:tab/>
        <w:t xml:space="preserve">liczba sztuk reklamowanego </w:t>
      </w:r>
      <w:r w:rsidR="00425894">
        <w:rPr>
          <w:rFonts w:ascii="Arial" w:eastAsia="Times New Roman" w:hAnsi="Arial" w:cs="Arial"/>
          <w:color w:val="auto"/>
          <w:sz w:val="20"/>
          <w:szCs w:val="20"/>
          <w:lang w:eastAsia="ar-SA" w:bidi="ar-SA"/>
        </w:rPr>
        <w:t>A</w:t>
      </w:r>
      <w:r w:rsidR="00BE3544">
        <w:rPr>
          <w:rFonts w:ascii="Arial" w:eastAsia="Times New Roman" w:hAnsi="Arial" w:cs="Arial"/>
          <w:color w:val="auto"/>
          <w:sz w:val="20"/>
          <w:szCs w:val="20"/>
          <w:lang w:eastAsia="ar-SA" w:bidi="ar-SA"/>
        </w:rPr>
        <w:t>sortymentu</w:t>
      </w:r>
      <w:r w:rsidR="006D69F9">
        <w:rPr>
          <w:rFonts w:ascii="Arial" w:eastAsia="Times New Roman" w:hAnsi="Arial" w:cs="Arial"/>
          <w:color w:val="auto"/>
          <w:sz w:val="20"/>
          <w:szCs w:val="20"/>
          <w:lang w:eastAsia="ar-SA" w:bidi="ar-SA"/>
        </w:rPr>
        <w:t>.</w:t>
      </w:r>
    </w:p>
    <w:p w14:paraId="417C9741" w14:textId="253F6B7C" w:rsidR="003B7636" w:rsidRPr="00F37261" w:rsidRDefault="003B7636" w:rsidP="00F34BA3">
      <w:pPr>
        <w:widowControl/>
        <w:suppressAutoHyphens/>
        <w:spacing w:line="360" w:lineRule="auto"/>
        <w:ind w:firstLine="567"/>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c.   S</w:t>
      </w:r>
      <w:r w:rsidRPr="00F37261">
        <w:rPr>
          <w:rFonts w:ascii="Arial" w:eastAsia="Times New Roman" w:hAnsi="Arial" w:cs="Arial"/>
          <w:color w:val="auto"/>
          <w:sz w:val="20"/>
          <w:szCs w:val="20"/>
          <w:lang w:eastAsia="ar-SA" w:bidi="ar-SA"/>
        </w:rPr>
        <w:t xml:space="preserve">kan </w:t>
      </w:r>
      <w:r w:rsidR="00DE37AE">
        <w:rPr>
          <w:rFonts w:ascii="Arial" w:eastAsia="Times New Roman" w:hAnsi="Arial" w:cs="Arial"/>
          <w:color w:val="auto"/>
          <w:sz w:val="20"/>
          <w:szCs w:val="20"/>
          <w:lang w:eastAsia="ar-SA" w:bidi="ar-SA"/>
        </w:rPr>
        <w:t>F</w:t>
      </w:r>
      <w:r w:rsidR="00E909D1">
        <w:rPr>
          <w:rFonts w:ascii="Arial" w:eastAsia="Times New Roman" w:hAnsi="Arial" w:cs="Arial"/>
          <w:color w:val="auto"/>
          <w:sz w:val="20"/>
          <w:szCs w:val="20"/>
          <w:lang w:eastAsia="ar-SA" w:bidi="ar-SA"/>
        </w:rPr>
        <w:t>aktury</w:t>
      </w:r>
      <w:r w:rsidR="00C833B3">
        <w:rPr>
          <w:rFonts w:ascii="Arial" w:eastAsia="Times New Roman" w:hAnsi="Arial" w:cs="Arial"/>
          <w:color w:val="auto"/>
          <w:sz w:val="20"/>
          <w:szCs w:val="20"/>
          <w:lang w:eastAsia="ar-SA" w:bidi="ar-SA"/>
        </w:rPr>
        <w:t xml:space="preserve">, </w:t>
      </w:r>
      <w:r w:rsidR="00DE37AE">
        <w:rPr>
          <w:rFonts w:ascii="Arial" w:eastAsia="Times New Roman" w:hAnsi="Arial" w:cs="Arial"/>
          <w:color w:val="auto"/>
          <w:sz w:val="20"/>
          <w:szCs w:val="20"/>
          <w:lang w:eastAsia="ar-SA" w:bidi="ar-SA"/>
        </w:rPr>
        <w:t>jeżeli została wystawiona i doręczona Zamawiającemu</w:t>
      </w:r>
      <w:r w:rsidR="006D69F9">
        <w:rPr>
          <w:rFonts w:ascii="Arial" w:eastAsia="Times New Roman" w:hAnsi="Arial" w:cs="Arial"/>
          <w:color w:val="auto"/>
          <w:sz w:val="20"/>
          <w:szCs w:val="20"/>
          <w:lang w:eastAsia="ar-SA" w:bidi="ar-SA"/>
        </w:rPr>
        <w:t>.</w:t>
      </w:r>
    </w:p>
    <w:p w14:paraId="63C37B97" w14:textId="00D84745" w:rsidR="003B7636" w:rsidRPr="00F37261" w:rsidRDefault="003B7636"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4.</w:t>
      </w:r>
      <w:r w:rsidRPr="00F37261">
        <w:rPr>
          <w:rFonts w:ascii="Arial" w:eastAsia="Times New Roman" w:hAnsi="Arial" w:cs="Arial"/>
          <w:color w:val="auto"/>
          <w:sz w:val="20"/>
          <w:szCs w:val="20"/>
          <w:lang w:eastAsia="ar-SA" w:bidi="ar-SA"/>
        </w:rPr>
        <w:tab/>
        <w:t xml:space="preserve">W przypadku zgłoszenia reklamacji </w:t>
      </w:r>
      <w:r w:rsidR="000D0D2A">
        <w:rPr>
          <w:rFonts w:ascii="Arial" w:eastAsia="Times New Roman" w:hAnsi="Arial" w:cs="Arial"/>
          <w:color w:val="auto"/>
          <w:sz w:val="20"/>
          <w:szCs w:val="20"/>
          <w:lang w:eastAsia="ar-SA" w:bidi="ar-SA"/>
        </w:rPr>
        <w:t>Sprzedający</w:t>
      </w:r>
      <w:r w:rsidRPr="00F37B53">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dokona wymiany </w:t>
      </w:r>
      <w:r w:rsidR="00DE37AE">
        <w:rPr>
          <w:rFonts w:ascii="Arial" w:eastAsia="Times New Roman" w:hAnsi="Arial" w:cs="Arial"/>
          <w:color w:val="auto"/>
          <w:sz w:val="20"/>
          <w:szCs w:val="20"/>
          <w:lang w:eastAsia="ar-SA" w:bidi="ar-SA"/>
        </w:rPr>
        <w:t>A</w:t>
      </w:r>
      <w:r w:rsidR="00D103F4">
        <w:rPr>
          <w:rFonts w:ascii="Arial" w:eastAsia="Times New Roman" w:hAnsi="Arial" w:cs="Arial"/>
          <w:color w:val="auto"/>
          <w:sz w:val="20"/>
          <w:szCs w:val="20"/>
          <w:lang w:eastAsia="ar-SA" w:bidi="ar-SA"/>
        </w:rPr>
        <w:t>sortymentu</w:t>
      </w:r>
      <w:r w:rsidR="00D103F4"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na wolny od wad w terminie ustalonym </w:t>
      </w:r>
      <w:r w:rsidR="00FE50BA">
        <w:rPr>
          <w:rFonts w:ascii="Arial" w:eastAsia="Times New Roman" w:hAnsi="Arial" w:cs="Arial"/>
          <w:color w:val="auto"/>
          <w:sz w:val="20"/>
          <w:szCs w:val="20"/>
          <w:lang w:eastAsia="ar-SA" w:bidi="ar-SA"/>
        </w:rPr>
        <w:t>przez Zamawiającego</w:t>
      </w:r>
      <w:r w:rsidRPr="00F37261">
        <w:rPr>
          <w:rFonts w:ascii="Arial" w:eastAsia="Times New Roman" w:hAnsi="Arial" w:cs="Arial"/>
          <w:color w:val="auto"/>
          <w:sz w:val="20"/>
          <w:szCs w:val="20"/>
          <w:lang w:eastAsia="ar-SA" w:bidi="ar-SA"/>
        </w:rPr>
        <w:t xml:space="preserve"> lub po uzgodnieniu z </w:t>
      </w:r>
      <w:r w:rsidRPr="00F37B53">
        <w:rPr>
          <w:rFonts w:ascii="Arial" w:eastAsia="Times New Roman" w:hAnsi="Arial" w:cs="Arial"/>
          <w:color w:val="auto"/>
          <w:sz w:val="20"/>
          <w:szCs w:val="20"/>
          <w:lang w:eastAsia="ar-SA" w:bidi="ar-SA"/>
        </w:rPr>
        <w:t xml:space="preserve">Zamawiającym </w:t>
      </w:r>
      <w:r w:rsidRPr="00F37261">
        <w:rPr>
          <w:rFonts w:ascii="Arial" w:eastAsia="Times New Roman" w:hAnsi="Arial" w:cs="Arial"/>
          <w:color w:val="auto"/>
          <w:sz w:val="20"/>
          <w:szCs w:val="20"/>
          <w:lang w:eastAsia="ar-SA" w:bidi="ar-SA"/>
        </w:rPr>
        <w:t xml:space="preserve">odbierze wadliwy </w:t>
      </w:r>
      <w:r w:rsidR="00DF0861">
        <w:rPr>
          <w:rFonts w:ascii="Arial" w:eastAsia="Times New Roman" w:hAnsi="Arial" w:cs="Arial"/>
          <w:color w:val="auto"/>
          <w:sz w:val="20"/>
          <w:szCs w:val="20"/>
          <w:lang w:eastAsia="ar-SA" w:bidi="ar-SA"/>
        </w:rPr>
        <w:t>A</w:t>
      </w:r>
      <w:r w:rsidR="00D103F4">
        <w:rPr>
          <w:rFonts w:ascii="Arial" w:eastAsia="Times New Roman" w:hAnsi="Arial" w:cs="Arial"/>
          <w:color w:val="auto"/>
          <w:sz w:val="20"/>
          <w:szCs w:val="20"/>
          <w:lang w:eastAsia="ar-SA" w:bidi="ar-SA"/>
        </w:rPr>
        <w:t>sortyment</w:t>
      </w:r>
      <w:r w:rsidR="00D103F4"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i zwróci </w:t>
      </w:r>
      <w:r w:rsidRPr="00F37B53">
        <w:rPr>
          <w:rFonts w:ascii="Arial" w:eastAsia="Times New Roman" w:hAnsi="Arial" w:cs="Arial"/>
          <w:color w:val="auto"/>
          <w:sz w:val="20"/>
          <w:szCs w:val="20"/>
          <w:lang w:eastAsia="ar-SA" w:bidi="ar-SA"/>
        </w:rPr>
        <w:t xml:space="preserve">Zamawiającemu </w:t>
      </w:r>
      <w:r w:rsidRPr="00F37261">
        <w:rPr>
          <w:rFonts w:ascii="Arial" w:eastAsia="Times New Roman" w:hAnsi="Arial" w:cs="Arial"/>
          <w:color w:val="auto"/>
          <w:sz w:val="20"/>
          <w:szCs w:val="20"/>
          <w:lang w:eastAsia="ar-SA" w:bidi="ar-SA"/>
        </w:rPr>
        <w:t>równowartość ceny</w:t>
      </w:r>
      <w:r w:rsidR="00DF0861">
        <w:rPr>
          <w:rFonts w:ascii="Arial" w:eastAsia="Times New Roman" w:hAnsi="Arial" w:cs="Arial"/>
          <w:color w:val="auto"/>
          <w:sz w:val="20"/>
          <w:szCs w:val="20"/>
          <w:lang w:eastAsia="ar-SA" w:bidi="ar-SA"/>
        </w:rPr>
        <w:t xml:space="preserve"> wadliwego Towaru</w:t>
      </w:r>
      <w:r w:rsidRPr="00F37261">
        <w:rPr>
          <w:rFonts w:ascii="Arial" w:eastAsia="Times New Roman" w:hAnsi="Arial" w:cs="Arial"/>
          <w:color w:val="auto"/>
          <w:sz w:val="20"/>
          <w:szCs w:val="20"/>
          <w:lang w:eastAsia="ar-SA" w:bidi="ar-SA"/>
        </w:rPr>
        <w:t xml:space="preserve">, co w każdym przypadku nastąpi nie później niż w ciągu </w:t>
      </w:r>
      <w:r w:rsidR="0088102C">
        <w:rPr>
          <w:rFonts w:ascii="Arial" w:eastAsia="Times New Roman" w:hAnsi="Arial" w:cs="Arial"/>
          <w:color w:val="auto"/>
          <w:sz w:val="20"/>
          <w:szCs w:val="20"/>
          <w:lang w:eastAsia="ar-SA" w:bidi="ar-SA"/>
        </w:rPr>
        <w:t>3</w:t>
      </w:r>
      <w:r w:rsidR="0088102C"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dni</w:t>
      </w:r>
      <w:r w:rsidR="00F826A0">
        <w:rPr>
          <w:rFonts w:ascii="Arial" w:eastAsia="Times New Roman" w:hAnsi="Arial" w:cs="Arial"/>
          <w:color w:val="auto"/>
          <w:sz w:val="20"/>
          <w:szCs w:val="20"/>
          <w:lang w:eastAsia="ar-SA" w:bidi="ar-SA"/>
        </w:rPr>
        <w:t xml:space="preserve"> </w:t>
      </w:r>
      <w:r w:rsidR="00FE50BA">
        <w:rPr>
          <w:rFonts w:ascii="Arial" w:eastAsia="Times New Roman" w:hAnsi="Arial" w:cs="Arial"/>
          <w:color w:val="auto"/>
          <w:sz w:val="20"/>
          <w:szCs w:val="20"/>
          <w:lang w:eastAsia="ar-SA" w:bidi="ar-SA"/>
        </w:rPr>
        <w:t>roboczych</w:t>
      </w:r>
      <w:r w:rsidR="00646441" w:rsidRPr="00646441">
        <w:t xml:space="preserve"> </w:t>
      </w:r>
      <w:r w:rsidR="00646441" w:rsidRPr="00646441">
        <w:rPr>
          <w:rFonts w:ascii="Arial" w:eastAsia="Times New Roman" w:hAnsi="Arial" w:cs="Arial"/>
          <w:color w:val="auto"/>
          <w:sz w:val="20"/>
          <w:szCs w:val="20"/>
          <w:lang w:eastAsia="ar-SA" w:bidi="ar-SA"/>
        </w:rPr>
        <w:t>od daty złożenia reklamacji</w:t>
      </w:r>
      <w:r w:rsidRPr="00F37261">
        <w:rPr>
          <w:rFonts w:ascii="Arial" w:eastAsia="Times New Roman" w:hAnsi="Arial" w:cs="Arial"/>
          <w:color w:val="auto"/>
          <w:sz w:val="20"/>
          <w:szCs w:val="20"/>
          <w:lang w:eastAsia="ar-SA" w:bidi="ar-SA"/>
        </w:rPr>
        <w:t xml:space="preserve">. </w:t>
      </w:r>
    </w:p>
    <w:p w14:paraId="5D694E09" w14:textId="6BAD00C0" w:rsidR="00D8249B" w:rsidRDefault="003B7636"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sidRPr="00F37B53">
        <w:rPr>
          <w:rFonts w:ascii="Arial" w:eastAsia="Times New Roman" w:hAnsi="Arial" w:cs="Arial"/>
          <w:color w:val="auto"/>
          <w:sz w:val="20"/>
          <w:szCs w:val="20"/>
          <w:lang w:eastAsia="ar-SA" w:bidi="ar-SA"/>
        </w:rPr>
        <w:t>5.</w:t>
      </w:r>
      <w:r w:rsidRPr="00F37B53">
        <w:rPr>
          <w:rFonts w:ascii="Arial" w:eastAsia="Times New Roman" w:hAnsi="Arial" w:cs="Arial"/>
          <w:color w:val="auto"/>
          <w:sz w:val="20"/>
          <w:szCs w:val="20"/>
          <w:lang w:eastAsia="ar-SA" w:bidi="ar-SA"/>
        </w:rPr>
        <w:tab/>
        <w:t>Zamawiający</w:t>
      </w:r>
      <w:r w:rsidRPr="00F37261">
        <w:rPr>
          <w:rFonts w:ascii="Arial" w:eastAsia="Times New Roman" w:hAnsi="Arial" w:cs="Arial"/>
          <w:color w:val="auto"/>
          <w:sz w:val="20"/>
          <w:szCs w:val="20"/>
          <w:lang w:eastAsia="ar-SA" w:bidi="ar-SA"/>
        </w:rPr>
        <w:t xml:space="preserve">, który pomimo ujawnionych wad potwierdzonych w drodze postępowania reklamacyjnego, akceptuje </w:t>
      </w:r>
      <w:r w:rsidR="00166FB5">
        <w:rPr>
          <w:rFonts w:ascii="Arial" w:eastAsia="Times New Roman" w:hAnsi="Arial" w:cs="Arial"/>
          <w:color w:val="auto"/>
          <w:sz w:val="20"/>
          <w:szCs w:val="20"/>
          <w:lang w:eastAsia="ar-SA" w:bidi="ar-SA"/>
        </w:rPr>
        <w:t>A</w:t>
      </w:r>
      <w:r w:rsidR="00D103F4">
        <w:rPr>
          <w:rFonts w:ascii="Arial" w:eastAsia="Times New Roman" w:hAnsi="Arial" w:cs="Arial"/>
          <w:color w:val="auto"/>
          <w:sz w:val="20"/>
          <w:szCs w:val="20"/>
          <w:lang w:eastAsia="ar-SA" w:bidi="ar-SA"/>
        </w:rPr>
        <w:t>sortyment</w:t>
      </w:r>
      <w:r w:rsidR="00D103F4" w:rsidRPr="00F37261">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jako spełniający jego wymagania, może domagać się odpowiedniego obniżenia ceny.</w:t>
      </w:r>
    </w:p>
    <w:p w14:paraId="5E193420" w14:textId="483EFA82" w:rsidR="00976E12" w:rsidRDefault="00976E12" w:rsidP="006E3E11">
      <w:pPr>
        <w:widowControl/>
        <w:suppressAutoHyphens/>
        <w:spacing w:line="360" w:lineRule="auto"/>
        <w:ind w:left="426" w:hanging="426"/>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6. </w:t>
      </w:r>
      <w:r w:rsidR="00B06E7D">
        <w:rPr>
          <w:rFonts w:ascii="Arial" w:eastAsia="Times New Roman" w:hAnsi="Arial" w:cs="Arial"/>
          <w:color w:val="auto"/>
          <w:sz w:val="20"/>
          <w:szCs w:val="20"/>
          <w:lang w:eastAsia="ar-SA" w:bidi="ar-SA"/>
        </w:rPr>
        <w:t xml:space="preserve">   </w:t>
      </w:r>
      <w:r w:rsidRPr="00976E12">
        <w:rPr>
          <w:rFonts w:ascii="Arial" w:eastAsia="Times New Roman" w:hAnsi="Arial" w:cs="Arial"/>
          <w:color w:val="auto"/>
          <w:sz w:val="20"/>
          <w:szCs w:val="20"/>
          <w:lang w:eastAsia="ar-SA" w:bidi="ar-SA"/>
        </w:rPr>
        <w:t xml:space="preserve">Zwrot wadliwych Towarów przez </w:t>
      </w:r>
      <w:r>
        <w:rPr>
          <w:rFonts w:ascii="Arial" w:eastAsia="Times New Roman" w:hAnsi="Arial" w:cs="Arial"/>
          <w:color w:val="auto"/>
          <w:sz w:val="20"/>
          <w:szCs w:val="20"/>
          <w:lang w:eastAsia="ar-SA" w:bidi="ar-SA"/>
        </w:rPr>
        <w:t>Zamawiającego</w:t>
      </w:r>
      <w:r w:rsidRPr="00976E12">
        <w:rPr>
          <w:rFonts w:ascii="Arial" w:eastAsia="Times New Roman" w:hAnsi="Arial" w:cs="Arial"/>
          <w:color w:val="auto"/>
          <w:sz w:val="20"/>
          <w:szCs w:val="20"/>
          <w:lang w:eastAsia="ar-SA" w:bidi="ar-SA"/>
        </w:rPr>
        <w:t xml:space="preserve"> w wyniku reklamacji następuje po uzgodnieniu ze Sprzedającym przy najbliższej dostawie kolejnego Towaru przez Sprzedającego lub przesyłką na koszt Sprzedającego.  </w:t>
      </w:r>
    </w:p>
    <w:p w14:paraId="2BE3849D" w14:textId="77777777" w:rsidR="00610B4F" w:rsidRDefault="00610B4F" w:rsidP="001F3DF9">
      <w:pPr>
        <w:widowControl/>
        <w:suppressAutoHyphens/>
        <w:spacing w:line="360" w:lineRule="auto"/>
        <w:jc w:val="both"/>
        <w:rPr>
          <w:rFonts w:ascii="Arial" w:eastAsia="Arial" w:hAnsi="Arial" w:cs="Arial"/>
          <w:b/>
          <w:bCs/>
          <w:color w:val="auto"/>
          <w:sz w:val="20"/>
          <w:szCs w:val="20"/>
          <w:lang w:eastAsia="en-US" w:bidi="ar-SA"/>
        </w:rPr>
      </w:pPr>
    </w:p>
    <w:p w14:paraId="5263509A" w14:textId="41E031D0"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FC288A">
        <w:rPr>
          <w:rFonts w:ascii="Arial" w:eastAsia="Arial" w:hAnsi="Arial" w:cs="Arial"/>
          <w:b/>
          <w:bCs/>
          <w:color w:val="auto"/>
          <w:sz w:val="20"/>
          <w:szCs w:val="20"/>
          <w:lang w:eastAsia="en-US" w:bidi="ar-SA"/>
        </w:rPr>
        <w:t>7</w:t>
      </w:r>
    </w:p>
    <w:p w14:paraId="47180E6B" w14:textId="77777777" w:rsidR="003B7636" w:rsidRPr="00FA2352" w:rsidRDefault="003B7636" w:rsidP="009B52D2">
      <w:pPr>
        <w:keepNext/>
        <w:keepLines/>
        <w:spacing w:after="240"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 xml:space="preserve"> </w:t>
      </w:r>
      <w:r w:rsidRPr="00FA2352">
        <w:rPr>
          <w:rFonts w:ascii="Arial" w:eastAsia="Arial" w:hAnsi="Arial" w:cs="Arial"/>
          <w:b/>
          <w:bCs/>
          <w:color w:val="auto"/>
          <w:sz w:val="20"/>
          <w:szCs w:val="20"/>
          <w:lang w:eastAsia="en-US" w:bidi="ar-SA"/>
        </w:rPr>
        <w:t>KARY UMOWNE</w:t>
      </w:r>
      <w:bookmarkEnd w:id="32"/>
      <w:bookmarkEnd w:id="33"/>
      <w:bookmarkEnd w:id="34"/>
    </w:p>
    <w:p w14:paraId="580ED8AC" w14:textId="13701EF6" w:rsidR="009B52D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36" w:name="bookmark66"/>
      <w:bookmarkEnd w:id="36"/>
      <w:r w:rsidRPr="00FA2352">
        <w:rPr>
          <w:rFonts w:ascii="Arial" w:eastAsia="Arial" w:hAnsi="Arial" w:cs="Arial"/>
          <w:color w:val="auto"/>
          <w:sz w:val="20"/>
          <w:szCs w:val="20"/>
          <w:lang w:eastAsia="en-US" w:bidi="ar-SA"/>
        </w:rPr>
        <w:t xml:space="preserve">W przypadku opóźnienia </w:t>
      </w:r>
      <w:r w:rsidR="005C6920" w:rsidRPr="005C6920">
        <w:rPr>
          <w:rFonts w:ascii="Arial" w:eastAsia="Arial" w:hAnsi="Arial" w:cs="Arial"/>
          <w:color w:val="auto"/>
          <w:sz w:val="20"/>
          <w:szCs w:val="20"/>
          <w:lang w:eastAsia="en-US" w:bidi="ar-SA"/>
        </w:rPr>
        <w:t xml:space="preserve">w dostarczeniu Towaru w stosunku do terminu przewidzianego w </w:t>
      </w:r>
      <w:r w:rsidR="0095095D">
        <w:rPr>
          <w:rFonts w:ascii="Arial" w:eastAsia="Arial" w:hAnsi="Arial" w:cs="Arial"/>
          <w:color w:val="auto"/>
          <w:sz w:val="20"/>
          <w:szCs w:val="20"/>
          <w:lang w:eastAsia="en-US" w:bidi="ar-SA"/>
        </w:rPr>
        <w:t xml:space="preserve">danym </w:t>
      </w:r>
      <w:r w:rsidR="005C6920" w:rsidRPr="009B52D2">
        <w:rPr>
          <w:rFonts w:ascii="Arial" w:eastAsia="Arial" w:hAnsi="Arial" w:cs="Arial"/>
          <w:color w:val="auto"/>
          <w:sz w:val="20"/>
          <w:szCs w:val="20"/>
          <w:lang w:eastAsia="en-US" w:bidi="ar-SA"/>
        </w:rPr>
        <w:t>Zamówieniu</w:t>
      </w:r>
      <w:r w:rsidRPr="009B52D2">
        <w:rPr>
          <w:rFonts w:ascii="Arial" w:eastAsia="Arial" w:hAnsi="Arial" w:cs="Arial"/>
          <w:color w:val="auto"/>
          <w:sz w:val="20"/>
          <w:szCs w:val="20"/>
          <w:lang w:eastAsia="en-US" w:bidi="ar-SA"/>
        </w:rPr>
        <w:t xml:space="preserve">, </w:t>
      </w:r>
      <w:r w:rsidR="000D0D2A" w:rsidRPr="009B52D2">
        <w:rPr>
          <w:rFonts w:ascii="Arial" w:eastAsia="Arial" w:hAnsi="Arial" w:cs="Arial"/>
          <w:color w:val="auto"/>
          <w:sz w:val="20"/>
          <w:szCs w:val="20"/>
          <w:lang w:eastAsia="en-US" w:bidi="ar-SA"/>
        </w:rPr>
        <w:t xml:space="preserve">Sprzedający </w:t>
      </w:r>
      <w:r w:rsidRPr="009B52D2">
        <w:rPr>
          <w:rFonts w:ascii="Arial" w:eastAsia="Arial" w:hAnsi="Arial" w:cs="Arial"/>
          <w:color w:val="auto"/>
          <w:sz w:val="20"/>
          <w:szCs w:val="20"/>
          <w:lang w:eastAsia="en-US" w:bidi="ar-SA"/>
        </w:rPr>
        <w:t xml:space="preserve">jest zobowiązany zapłacić Zamawiającemu karę umowną w wysokości </w:t>
      </w:r>
      <w:r w:rsidR="00134EB9">
        <w:rPr>
          <w:rFonts w:ascii="Arial" w:eastAsia="Times New Roman" w:hAnsi="Arial" w:cs="Arial"/>
          <w:sz w:val="20"/>
          <w:szCs w:val="20"/>
          <w:highlight w:val="lightGray"/>
          <w:lang w:eastAsia="ar-SA" w:bidi="ar-SA"/>
        </w:rPr>
        <w:t>5</w:t>
      </w:r>
      <w:r w:rsidR="00302B27" w:rsidRPr="00E1371D">
        <w:rPr>
          <w:rFonts w:ascii="Arial" w:eastAsia="Times New Roman" w:hAnsi="Arial" w:cs="Arial"/>
          <w:color w:val="auto"/>
          <w:sz w:val="20"/>
          <w:szCs w:val="20"/>
          <w:highlight w:val="lightGray"/>
          <w:lang w:eastAsia="ar-SA" w:bidi="ar-SA"/>
        </w:rPr>
        <w:t xml:space="preserve"> %</w:t>
      </w:r>
      <w:r w:rsidR="005C6920" w:rsidRPr="009B52D2">
        <w:rPr>
          <w:rFonts w:ascii="Arial" w:eastAsia="Arial" w:hAnsi="Arial" w:cs="Arial"/>
          <w:color w:val="auto"/>
          <w:sz w:val="20"/>
          <w:szCs w:val="20"/>
          <w:lang w:eastAsia="en-US" w:bidi="ar-SA"/>
        </w:rPr>
        <w:t xml:space="preserve"> wartości wynagrodzenia netto całego Zamówieni</w:t>
      </w:r>
      <w:r w:rsidR="00AA1FB1" w:rsidRPr="009B52D2">
        <w:rPr>
          <w:rFonts w:ascii="Arial" w:eastAsia="Arial" w:hAnsi="Arial" w:cs="Arial"/>
          <w:color w:val="auto"/>
          <w:sz w:val="20"/>
          <w:szCs w:val="20"/>
          <w:lang w:eastAsia="en-US" w:bidi="ar-SA"/>
        </w:rPr>
        <w:t>a</w:t>
      </w:r>
      <w:r w:rsidR="0095095D" w:rsidRPr="009B52D2">
        <w:rPr>
          <w:rFonts w:ascii="Arial" w:eastAsia="Arial" w:hAnsi="Arial" w:cs="Arial"/>
          <w:color w:val="auto"/>
          <w:sz w:val="20"/>
          <w:szCs w:val="20"/>
          <w:lang w:eastAsia="en-US" w:bidi="ar-SA"/>
        </w:rPr>
        <w:t xml:space="preserve"> </w:t>
      </w:r>
      <w:r w:rsidRPr="009B52D2">
        <w:rPr>
          <w:rFonts w:ascii="Arial" w:eastAsia="Arial" w:hAnsi="Arial" w:cs="Arial"/>
          <w:color w:val="auto"/>
          <w:sz w:val="20"/>
          <w:szCs w:val="20"/>
          <w:lang w:eastAsia="en-US" w:bidi="ar-SA"/>
        </w:rPr>
        <w:t>za każdy dzień opóźnienia w realizacji Zamówienia.</w:t>
      </w:r>
    </w:p>
    <w:p w14:paraId="53EA1556" w14:textId="00FD5726" w:rsidR="0063351D" w:rsidRPr="009B52D2" w:rsidRDefault="0063351D" w:rsidP="006812B1">
      <w:pPr>
        <w:numPr>
          <w:ilvl w:val="0"/>
          <w:numId w:val="4"/>
        </w:numPr>
        <w:spacing w:line="360" w:lineRule="auto"/>
        <w:ind w:left="426" w:hanging="426"/>
        <w:jc w:val="both"/>
        <w:rPr>
          <w:rFonts w:ascii="Arial" w:eastAsia="Arial" w:hAnsi="Arial" w:cs="Arial"/>
          <w:color w:val="auto"/>
          <w:sz w:val="20"/>
          <w:szCs w:val="20"/>
          <w:lang w:eastAsia="en-US" w:bidi="ar-SA"/>
        </w:rPr>
      </w:pPr>
      <w:r w:rsidRPr="001F3DF9">
        <w:rPr>
          <w:rFonts w:ascii="Arial" w:eastAsia="Arial" w:hAnsi="Arial" w:cs="Arial"/>
          <w:color w:val="auto"/>
          <w:sz w:val="20"/>
          <w:szCs w:val="20"/>
          <w:lang w:eastAsia="en-US" w:bidi="ar-SA"/>
        </w:rPr>
        <w:t xml:space="preserve">W przypadku opóźnienia w usunięciu wad Towaru w stosunku do </w:t>
      </w:r>
      <w:r w:rsidR="001B082B" w:rsidRPr="001F3DF9">
        <w:rPr>
          <w:rFonts w:ascii="Arial" w:eastAsia="Arial" w:hAnsi="Arial" w:cs="Arial"/>
          <w:color w:val="auto"/>
          <w:sz w:val="20"/>
          <w:szCs w:val="20"/>
          <w:lang w:eastAsia="en-US" w:bidi="ar-SA"/>
        </w:rPr>
        <w:t>terminu</w:t>
      </w:r>
      <w:r w:rsidRPr="001F3DF9">
        <w:rPr>
          <w:rFonts w:ascii="Arial" w:eastAsia="Arial" w:hAnsi="Arial" w:cs="Arial"/>
          <w:color w:val="auto"/>
          <w:sz w:val="20"/>
          <w:szCs w:val="20"/>
          <w:lang w:eastAsia="en-US" w:bidi="ar-SA"/>
        </w:rPr>
        <w:t xml:space="preserve"> przewidzianego</w:t>
      </w:r>
      <w:r w:rsidR="00C32405">
        <w:rPr>
          <w:rFonts w:ascii="Arial" w:eastAsia="Arial" w:hAnsi="Arial" w:cs="Arial"/>
          <w:color w:val="auto"/>
          <w:sz w:val="20"/>
          <w:szCs w:val="20"/>
          <w:lang w:eastAsia="en-US" w:bidi="ar-SA"/>
        </w:rPr>
        <w:t xml:space="preserve"> </w:t>
      </w:r>
      <w:r w:rsidRPr="001F3DF9">
        <w:rPr>
          <w:rFonts w:ascii="Arial" w:eastAsia="Arial" w:hAnsi="Arial" w:cs="Arial"/>
          <w:color w:val="auto"/>
          <w:sz w:val="20"/>
          <w:szCs w:val="20"/>
          <w:lang w:eastAsia="en-US" w:bidi="ar-SA"/>
        </w:rPr>
        <w:t>w §6 ust</w:t>
      </w:r>
      <w:r w:rsidR="001B082B" w:rsidRPr="001F3DF9">
        <w:rPr>
          <w:rFonts w:ascii="Arial" w:eastAsia="Arial" w:hAnsi="Arial" w:cs="Arial"/>
          <w:color w:val="auto"/>
          <w:sz w:val="20"/>
          <w:szCs w:val="20"/>
          <w:lang w:eastAsia="en-US" w:bidi="ar-SA"/>
        </w:rPr>
        <w:t>. 4 Umowy</w:t>
      </w:r>
      <w:r w:rsidRPr="001F3DF9">
        <w:rPr>
          <w:rFonts w:ascii="Arial" w:eastAsia="Arial" w:hAnsi="Arial" w:cs="Arial"/>
          <w:color w:val="auto"/>
          <w:sz w:val="20"/>
          <w:szCs w:val="20"/>
          <w:lang w:eastAsia="en-US" w:bidi="ar-SA"/>
        </w:rPr>
        <w:t>, Sprzedający jest zobowiązany zapłacić Zamawiającemu karę umowną</w:t>
      </w:r>
      <w:r w:rsidR="00C32405">
        <w:rPr>
          <w:rFonts w:ascii="Arial" w:eastAsia="Arial" w:hAnsi="Arial" w:cs="Arial"/>
          <w:color w:val="auto"/>
          <w:sz w:val="20"/>
          <w:szCs w:val="20"/>
          <w:lang w:eastAsia="en-US" w:bidi="ar-SA"/>
        </w:rPr>
        <w:t xml:space="preserve"> </w:t>
      </w:r>
      <w:r w:rsidRPr="001F3DF9">
        <w:rPr>
          <w:rFonts w:ascii="Arial" w:eastAsia="Arial" w:hAnsi="Arial" w:cs="Arial"/>
          <w:color w:val="auto"/>
          <w:sz w:val="20"/>
          <w:szCs w:val="20"/>
          <w:lang w:eastAsia="en-US" w:bidi="ar-SA"/>
        </w:rPr>
        <w:t xml:space="preserve"> w wysokości </w:t>
      </w:r>
      <w:r w:rsidR="00134EB9">
        <w:rPr>
          <w:rFonts w:ascii="Arial" w:eastAsia="Arial" w:hAnsi="Arial" w:cs="Arial"/>
          <w:color w:val="auto"/>
          <w:sz w:val="20"/>
          <w:szCs w:val="20"/>
          <w:highlight w:val="lightGray"/>
          <w:lang w:eastAsia="en-US" w:bidi="ar-SA"/>
        </w:rPr>
        <w:t>5</w:t>
      </w:r>
      <w:r w:rsidRPr="00E1371D">
        <w:rPr>
          <w:rFonts w:ascii="Arial" w:eastAsia="Arial" w:hAnsi="Arial" w:cs="Arial"/>
          <w:color w:val="auto"/>
          <w:sz w:val="20"/>
          <w:szCs w:val="20"/>
          <w:highlight w:val="lightGray"/>
          <w:lang w:eastAsia="en-US" w:bidi="ar-SA"/>
        </w:rPr>
        <w:t xml:space="preserve"> %</w:t>
      </w:r>
      <w:r w:rsidRPr="001F3DF9">
        <w:rPr>
          <w:rFonts w:ascii="Arial" w:eastAsia="Arial" w:hAnsi="Arial" w:cs="Arial"/>
          <w:color w:val="auto"/>
          <w:sz w:val="20"/>
          <w:szCs w:val="20"/>
          <w:lang w:eastAsia="en-US" w:bidi="ar-SA"/>
        </w:rPr>
        <w:t xml:space="preserve">  wartości wynagrodzenia netto całego Zamówieni</w:t>
      </w:r>
      <w:r w:rsidR="00AA1FB1" w:rsidRPr="001F3DF9">
        <w:rPr>
          <w:rFonts w:ascii="Arial" w:eastAsia="Arial" w:hAnsi="Arial" w:cs="Arial"/>
          <w:color w:val="auto"/>
          <w:sz w:val="20"/>
          <w:szCs w:val="20"/>
          <w:lang w:eastAsia="en-US" w:bidi="ar-SA"/>
        </w:rPr>
        <w:t xml:space="preserve">a, którego dotyczy wadliwy Towar </w:t>
      </w:r>
      <w:r w:rsidRPr="001F3DF9">
        <w:rPr>
          <w:rFonts w:ascii="Arial" w:eastAsia="Arial" w:hAnsi="Arial" w:cs="Arial"/>
          <w:color w:val="auto"/>
          <w:sz w:val="20"/>
          <w:szCs w:val="20"/>
          <w:lang w:eastAsia="en-US" w:bidi="ar-SA"/>
        </w:rPr>
        <w:t xml:space="preserve">za każdy dzień opóźnienia w </w:t>
      </w:r>
      <w:r w:rsidR="005A31E3" w:rsidRPr="001F3DF9">
        <w:rPr>
          <w:rFonts w:ascii="Arial" w:eastAsia="Arial" w:hAnsi="Arial" w:cs="Arial"/>
          <w:color w:val="auto"/>
          <w:sz w:val="20"/>
          <w:szCs w:val="20"/>
          <w:lang w:eastAsia="en-US" w:bidi="ar-SA"/>
        </w:rPr>
        <w:t>usunięciu wad Towaru</w:t>
      </w:r>
      <w:r w:rsidRPr="001F3DF9">
        <w:rPr>
          <w:rFonts w:ascii="Arial" w:eastAsia="Arial" w:hAnsi="Arial" w:cs="Arial"/>
          <w:color w:val="auto"/>
          <w:sz w:val="20"/>
          <w:szCs w:val="20"/>
          <w:lang w:eastAsia="en-US" w:bidi="ar-SA"/>
        </w:rPr>
        <w:t>.</w:t>
      </w:r>
    </w:p>
    <w:p w14:paraId="450F086B" w14:textId="07AC6BF7" w:rsidR="003B7636" w:rsidRPr="009B52D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37" w:name="bookmark67"/>
      <w:bookmarkEnd w:id="37"/>
      <w:r w:rsidRPr="009B52D2">
        <w:rPr>
          <w:rFonts w:ascii="Arial" w:eastAsia="Arial" w:hAnsi="Arial" w:cs="Arial"/>
          <w:color w:val="auto"/>
          <w:sz w:val="20"/>
          <w:szCs w:val="20"/>
          <w:lang w:eastAsia="en-US" w:bidi="ar-SA"/>
        </w:rPr>
        <w:t>Z tytułu niewykonania lub nienależytego wykonania zobowiązań wynikających z niniejszej Umowy</w:t>
      </w:r>
      <w:r w:rsidR="0081607B" w:rsidRPr="009B52D2">
        <w:rPr>
          <w:rFonts w:ascii="Arial" w:eastAsia="Arial" w:hAnsi="Arial" w:cs="Arial"/>
          <w:color w:val="auto"/>
          <w:sz w:val="20"/>
          <w:szCs w:val="20"/>
          <w:lang w:eastAsia="en-US" w:bidi="ar-SA"/>
        </w:rPr>
        <w:t xml:space="preserve"> innych niż wskazane w ust. 1 i ust. 2</w:t>
      </w:r>
      <w:r w:rsidRPr="009B52D2">
        <w:rPr>
          <w:rFonts w:ascii="Arial" w:eastAsia="Arial" w:hAnsi="Arial" w:cs="Arial"/>
          <w:color w:val="auto"/>
          <w:sz w:val="20"/>
          <w:szCs w:val="20"/>
          <w:lang w:eastAsia="en-US" w:bidi="ar-SA"/>
        </w:rPr>
        <w:t xml:space="preserve">, </w:t>
      </w:r>
      <w:r w:rsidR="000D0D2A" w:rsidRPr="009B52D2">
        <w:rPr>
          <w:rFonts w:ascii="Arial" w:eastAsia="Arial" w:hAnsi="Arial" w:cs="Arial"/>
          <w:color w:val="auto"/>
          <w:sz w:val="20"/>
          <w:szCs w:val="20"/>
          <w:lang w:eastAsia="en-US" w:bidi="ar-SA"/>
        </w:rPr>
        <w:t xml:space="preserve">Sprzedający </w:t>
      </w:r>
      <w:r w:rsidRPr="009B52D2">
        <w:rPr>
          <w:rFonts w:ascii="Arial" w:eastAsia="Arial" w:hAnsi="Arial" w:cs="Arial"/>
          <w:color w:val="auto"/>
          <w:sz w:val="20"/>
          <w:szCs w:val="20"/>
          <w:lang w:eastAsia="en-US" w:bidi="ar-SA"/>
        </w:rPr>
        <w:t>zapłaci Zamawiającemu karę umowną</w:t>
      </w:r>
      <w:r w:rsidR="001D38D8">
        <w:rPr>
          <w:rFonts w:ascii="Arial" w:eastAsia="Arial" w:hAnsi="Arial" w:cs="Arial"/>
          <w:color w:val="auto"/>
          <w:sz w:val="20"/>
          <w:szCs w:val="20"/>
          <w:lang w:eastAsia="en-US" w:bidi="ar-SA"/>
        </w:rPr>
        <w:t xml:space="preserve"> </w:t>
      </w:r>
      <w:r w:rsidRPr="009B52D2">
        <w:rPr>
          <w:rFonts w:ascii="Arial" w:eastAsia="Arial" w:hAnsi="Arial" w:cs="Arial"/>
          <w:color w:val="auto"/>
          <w:sz w:val="20"/>
          <w:szCs w:val="20"/>
          <w:lang w:eastAsia="en-US" w:bidi="ar-SA"/>
        </w:rPr>
        <w:t xml:space="preserve">w wysokości </w:t>
      </w:r>
      <w:r w:rsidR="007B008D" w:rsidRPr="009B52D2">
        <w:rPr>
          <w:rFonts w:ascii="Arial" w:eastAsia="Arial" w:hAnsi="Arial" w:cs="Arial"/>
          <w:color w:val="auto"/>
          <w:sz w:val="20"/>
          <w:szCs w:val="20"/>
          <w:lang w:eastAsia="en-US" w:bidi="ar-SA"/>
        </w:rPr>
        <w:t>1</w:t>
      </w:r>
      <w:r w:rsidRPr="009B52D2">
        <w:rPr>
          <w:rFonts w:ascii="Arial" w:eastAsia="Arial" w:hAnsi="Arial" w:cs="Arial"/>
          <w:color w:val="auto"/>
          <w:sz w:val="20"/>
          <w:szCs w:val="20"/>
          <w:lang w:eastAsia="en-US" w:bidi="ar-SA"/>
        </w:rPr>
        <w:t>0% wartości niewykonanego lub nienależycie wykonanego Zamówienia.</w:t>
      </w:r>
    </w:p>
    <w:p w14:paraId="6CC2C58A" w14:textId="77777777" w:rsidR="003B7636" w:rsidRPr="00FA235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bookmarkStart w:id="38" w:name="bookmark68"/>
      <w:bookmarkEnd w:id="38"/>
      <w:r w:rsidRPr="009B52D2">
        <w:rPr>
          <w:rFonts w:ascii="Arial" w:eastAsia="Arial" w:hAnsi="Arial" w:cs="Arial"/>
          <w:color w:val="auto"/>
          <w:sz w:val="20"/>
          <w:szCs w:val="20"/>
          <w:lang w:eastAsia="en-US" w:bidi="ar-SA"/>
        </w:rPr>
        <w:t>W przypadku, gdy wysokość szkody spowodowanej niewykonaniem lub nienależytym wykonaniem Umowy</w:t>
      </w:r>
      <w:r w:rsidRPr="00FA2352">
        <w:rPr>
          <w:rFonts w:ascii="Arial" w:eastAsia="Arial" w:hAnsi="Arial" w:cs="Arial"/>
          <w:color w:val="auto"/>
          <w:sz w:val="20"/>
          <w:szCs w:val="20"/>
          <w:lang w:eastAsia="en-US" w:bidi="ar-SA"/>
        </w:rPr>
        <w:t xml:space="preserve"> przekroczy wysokość zastrzeżonych na te okoliczności kar umownych,</w:t>
      </w:r>
      <w:r w:rsidR="00C53353">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Zamawiający może dochodzić odszkodowania przewyższającego wysokość kar umownych na </w:t>
      </w:r>
      <w:r>
        <w:rPr>
          <w:rFonts w:ascii="Arial" w:eastAsia="Arial" w:hAnsi="Arial" w:cs="Arial"/>
          <w:color w:val="auto"/>
          <w:sz w:val="20"/>
          <w:szCs w:val="20"/>
          <w:lang w:eastAsia="en-US" w:bidi="ar-SA"/>
        </w:rPr>
        <w:tab/>
      </w:r>
      <w:r w:rsidRPr="00FA2352">
        <w:rPr>
          <w:rFonts w:ascii="Arial" w:eastAsia="Arial" w:hAnsi="Arial" w:cs="Arial"/>
          <w:color w:val="auto"/>
          <w:sz w:val="20"/>
          <w:szCs w:val="20"/>
          <w:lang w:eastAsia="en-US" w:bidi="ar-SA"/>
        </w:rPr>
        <w:t>zasadach ogólnych.</w:t>
      </w:r>
    </w:p>
    <w:p w14:paraId="171A700B" w14:textId="77777777" w:rsidR="00134EB9" w:rsidRPr="00FA2352" w:rsidRDefault="00134EB9" w:rsidP="00134EB9">
      <w:pPr>
        <w:numPr>
          <w:ilvl w:val="0"/>
          <w:numId w:val="4"/>
        </w:numPr>
        <w:spacing w:line="360" w:lineRule="auto"/>
        <w:ind w:left="426" w:hanging="426"/>
        <w:jc w:val="both"/>
        <w:rPr>
          <w:rFonts w:ascii="Arial" w:eastAsia="Arial" w:hAnsi="Arial" w:cs="Arial"/>
          <w:color w:val="auto"/>
          <w:sz w:val="20"/>
          <w:szCs w:val="20"/>
          <w:lang w:eastAsia="en-US" w:bidi="ar-SA"/>
        </w:rPr>
      </w:pPr>
      <w:bookmarkStart w:id="39" w:name="bookmark69"/>
      <w:bookmarkStart w:id="40" w:name="bookmark70"/>
      <w:bookmarkEnd w:id="39"/>
      <w:bookmarkEnd w:id="40"/>
      <w:r w:rsidRPr="00FA2352">
        <w:rPr>
          <w:rFonts w:ascii="Arial" w:eastAsia="Arial" w:hAnsi="Arial" w:cs="Arial"/>
          <w:color w:val="auto"/>
          <w:sz w:val="20"/>
          <w:szCs w:val="20"/>
          <w:lang w:eastAsia="en-US" w:bidi="ar-SA"/>
        </w:rPr>
        <w:t xml:space="preserve">W przypadku </w:t>
      </w:r>
      <w:r>
        <w:rPr>
          <w:rFonts w:ascii="Arial" w:eastAsia="Arial" w:hAnsi="Arial" w:cs="Arial"/>
          <w:color w:val="auto"/>
          <w:sz w:val="20"/>
          <w:szCs w:val="20"/>
          <w:lang w:eastAsia="en-US" w:bidi="ar-SA"/>
        </w:rPr>
        <w:t xml:space="preserve">nieprawidłowego realizowania lub </w:t>
      </w:r>
      <w:r w:rsidRPr="00FA2352">
        <w:rPr>
          <w:rFonts w:ascii="Arial" w:eastAsia="Arial" w:hAnsi="Arial" w:cs="Arial"/>
          <w:color w:val="auto"/>
          <w:sz w:val="20"/>
          <w:szCs w:val="20"/>
          <w:lang w:eastAsia="en-US" w:bidi="ar-SA"/>
        </w:rPr>
        <w:t xml:space="preserve">nierealizowania </w:t>
      </w:r>
      <w:r>
        <w:rPr>
          <w:rFonts w:ascii="Arial" w:eastAsia="Arial" w:hAnsi="Arial" w:cs="Arial"/>
          <w:color w:val="auto"/>
          <w:sz w:val="20"/>
          <w:szCs w:val="20"/>
          <w:lang w:eastAsia="en-US" w:bidi="ar-SA"/>
        </w:rPr>
        <w:t>Sprzedaży i dostawy</w:t>
      </w:r>
      <w:r w:rsidRPr="00FA2352">
        <w:rPr>
          <w:rFonts w:ascii="Arial" w:eastAsia="Arial" w:hAnsi="Arial" w:cs="Arial"/>
          <w:color w:val="auto"/>
          <w:sz w:val="20"/>
          <w:szCs w:val="20"/>
          <w:lang w:eastAsia="en-US" w:bidi="ar-SA"/>
        </w:rPr>
        <w:t xml:space="preserve"> stanowiących</w:t>
      </w:r>
      <w:r>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lastRenderedPageBreak/>
        <w:t>przedmiot Umowy przez Sprzedającego</w:t>
      </w:r>
      <w:r w:rsidRPr="00FA2352">
        <w:rPr>
          <w:rFonts w:ascii="Arial" w:eastAsia="Arial" w:hAnsi="Arial" w:cs="Arial"/>
          <w:color w:val="auto"/>
          <w:sz w:val="20"/>
          <w:szCs w:val="20"/>
          <w:lang w:eastAsia="en-US" w:bidi="ar-SA"/>
        </w:rPr>
        <w:t xml:space="preserve"> w ustalonym terminie, Zamawiający ma</w:t>
      </w:r>
      <w:r>
        <w:rPr>
          <w:rFonts w:ascii="Arial" w:eastAsia="Arial" w:hAnsi="Arial" w:cs="Arial"/>
          <w:color w:val="auto"/>
          <w:sz w:val="20"/>
          <w:szCs w:val="20"/>
          <w:lang w:eastAsia="en-US" w:bidi="ar-SA"/>
        </w:rPr>
        <w:t xml:space="preserve"> prawo </w:t>
      </w:r>
      <w:r w:rsidRPr="00FA2352">
        <w:rPr>
          <w:rFonts w:ascii="Arial" w:eastAsia="Arial" w:hAnsi="Arial" w:cs="Arial"/>
          <w:color w:val="auto"/>
          <w:sz w:val="20"/>
          <w:szCs w:val="20"/>
          <w:lang w:eastAsia="en-US" w:bidi="ar-SA"/>
        </w:rPr>
        <w:t xml:space="preserve">do złożenia oświadczenia o rezygnacji z Zamówienia lub </w:t>
      </w:r>
      <w:r>
        <w:rPr>
          <w:rFonts w:ascii="Arial" w:eastAsia="Arial" w:hAnsi="Arial" w:cs="Arial"/>
          <w:color w:val="auto"/>
          <w:sz w:val="20"/>
          <w:szCs w:val="20"/>
          <w:lang w:eastAsia="en-US" w:bidi="ar-SA"/>
        </w:rPr>
        <w:t>kilku Zamówień, jak również może skorzystać z uprawnienia, o którym mowa w §12 ust. 3 Umowy.</w:t>
      </w:r>
    </w:p>
    <w:p w14:paraId="1EF555AF" w14:textId="77777777" w:rsidR="003B7636" w:rsidRPr="00FA2352" w:rsidRDefault="003B7636" w:rsidP="006812B1">
      <w:pPr>
        <w:numPr>
          <w:ilvl w:val="0"/>
          <w:numId w:val="4"/>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W przypadku naliczenia kar umownych Zamawiający wystawi notę księgową (obciążeniową). Kary um</w:t>
      </w:r>
      <w:r w:rsidR="0048695B">
        <w:rPr>
          <w:rFonts w:ascii="Arial" w:eastAsia="Arial" w:hAnsi="Arial" w:cs="Arial"/>
          <w:color w:val="auto"/>
          <w:sz w:val="20"/>
          <w:szCs w:val="20"/>
          <w:lang w:eastAsia="en-US" w:bidi="ar-SA"/>
        </w:rPr>
        <w:t>owne będą płatne przez Sprzedającego</w:t>
      </w:r>
      <w:r w:rsidRPr="00FA2352">
        <w:rPr>
          <w:rFonts w:ascii="Arial" w:eastAsia="Arial" w:hAnsi="Arial" w:cs="Arial"/>
          <w:color w:val="auto"/>
          <w:sz w:val="20"/>
          <w:szCs w:val="20"/>
          <w:lang w:eastAsia="en-US" w:bidi="ar-SA"/>
        </w:rPr>
        <w:t xml:space="preserve"> w terminie 7 dni od daty</w:t>
      </w:r>
      <w:r>
        <w:rPr>
          <w:rFonts w:ascii="Arial" w:eastAsia="Arial" w:hAnsi="Arial" w:cs="Arial"/>
          <w:color w:val="auto"/>
          <w:sz w:val="20"/>
          <w:szCs w:val="20"/>
          <w:lang w:eastAsia="en-US" w:bidi="ar-SA"/>
        </w:rPr>
        <w:t xml:space="preserve"> </w:t>
      </w:r>
      <w:r w:rsidR="0048695B">
        <w:rPr>
          <w:rFonts w:ascii="Arial" w:eastAsia="Arial" w:hAnsi="Arial" w:cs="Arial"/>
          <w:color w:val="auto"/>
          <w:sz w:val="20"/>
          <w:szCs w:val="20"/>
          <w:lang w:eastAsia="en-US" w:bidi="ar-SA"/>
        </w:rPr>
        <w:t>doręczenia Sprzedającemu</w:t>
      </w:r>
      <w:r w:rsidRPr="00FA2352">
        <w:rPr>
          <w:rFonts w:ascii="Arial" w:eastAsia="Arial" w:hAnsi="Arial" w:cs="Arial"/>
          <w:color w:val="auto"/>
          <w:sz w:val="20"/>
          <w:szCs w:val="20"/>
          <w:lang w:eastAsia="en-US" w:bidi="ar-SA"/>
        </w:rPr>
        <w:t xml:space="preserve"> noty</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księgowej (obciążeniowej), o ile Zamawiający nie potrąci ich wcześniej z wynagrodzenia należytego</w:t>
      </w:r>
      <w:r w:rsidR="00AC1EB3">
        <w:rPr>
          <w:rFonts w:ascii="Arial" w:eastAsia="Arial" w:hAnsi="Arial" w:cs="Arial"/>
          <w:color w:val="auto"/>
          <w:sz w:val="20"/>
          <w:szCs w:val="20"/>
          <w:lang w:eastAsia="en-US" w:bidi="ar-SA"/>
        </w:rPr>
        <w:t xml:space="preserve"> </w:t>
      </w:r>
      <w:r w:rsidR="0048695B">
        <w:rPr>
          <w:rFonts w:ascii="Arial" w:eastAsia="Arial" w:hAnsi="Arial" w:cs="Arial"/>
          <w:color w:val="auto"/>
          <w:sz w:val="20"/>
          <w:szCs w:val="20"/>
          <w:lang w:eastAsia="en-US" w:bidi="ar-SA"/>
        </w:rPr>
        <w:t>Sprzedającemu</w:t>
      </w:r>
      <w:r w:rsidRPr="00FA2352">
        <w:rPr>
          <w:rFonts w:ascii="Arial" w:eastAsia="Arial" w:hAnsi="Arial" w:cs="Arial"/>
          <w:color w:val="auto"/>
          <w:sz w:val="20"/>
          <w:szCs w:val="20"/>
          <w:lang w:eastAsia="en-US" w:bidi="ar-SA"/>
        </w:rPr>
        <w:t>.</w:t>
      </w:r>
    </w:p>
    <w:p w14:paraId="44E4CC2D" w14:textId="77777777" w:rsidR="003B7636" w:rsidRPr="000B4CD7" w:rsidRDefault="000D0D2A" w:rsidP="006812B1">
      <w:pPr>
        <w:numPr>
          <w:ilvl w:val="0"/>
          <w:numId w:val="4"/>
        </w:numPr>
        <w:spacing w:line="360" w:lineRule="auto"/>
        <w:ind w:left="426" w:hanging="426"/>
        <w:jc w:val="both"/>
        <w:rPr>
          <w:rFonts w:ascii="Arial" w:eastAsia="Courier New" w:hAnsi="Arial" w:cs="Arial"/>
          <w:color w:val="auto"/>
          <w:sz w:val="20"/>
          <w:szCs w:val="20"/>
        </w:rPr>
      </w:pPr>
      <w:bookmarkStart w:id="41" w:name="bookmark71"/>
      <w:bookmarkEnd w:id="41"/>
      <w:r>
        <w:rPr>
          <w:rFonts w:ascii="Arial" w:eastAsia="Arial" w:hAnsi="Arial" w:cs="Arial"/>
          <w:color w:val="auto"/>
          <w:sz w:val="20"/>
          <w:szCs w:val="20"/>
          <w:lang w:eastAsia="en-US" w:bidi="ar-SA"/>
        </w:rPr>
        <w:t xml:space="preserve">Sprzedający </w:t>
      </w:r>
      <w:r w:rsidR="003B7636" w:rsidRPr="00FA2352">
        <w:rPr>
          <w:rFonts w:ascii="Arial" w:eastAsia="Arial" w:hAnsi="Arial" w:cs="Arial"/>
          <w:color w:val="auto"/>
          <w:sz w:val="20"/>
          <w:szCs w:val="20"/>
          <w:lang w:eastAsia="en-US" w:bidi="ar-SA"/>
        </w:rPr>
        <w:t>upoważnia niniejszym Zamawiającego do potrącenia przysługujących Zamawiającemu kar umownych z wynagrodzenia należnego z tytułu realizacji Zamówień.</w:t>
      </w:r>
    </w:p>
    <w:p w14:paraId="1879BDA1" w14:textId="77777777" w:rsidR="003B7636" w:rsidRPr="00FA2352" w:rsidRDefault="003B7636" w:rsidP="006E3E11">
      <w:pPr>
        <w:spacing w:line="360" w:lineRule="auto"/>
        <w:ind w:left="426"/>
        <w:jc w:val="both"/>
        <w:rPr>
          <w:rFonts w:ascii="Arial" w:eastAsia="Arial" w:hAnsi="Arial" w:cs="Arial"/>
          <w:color w:val="auto"/>
          <w:sz w:val="20"/>
          <w:szCs w:val="20"/>
          <w:lang w:eastAsia="en-US" w:bidi="ar-SA"/>
        </w:rPr>
      </w:pPr>
      <w:bookmarkStart w:id="42" w:name="bookmark75"/>
      <w:bookmarkStart w:id="43" w:name="bookmark76"/>
      <w:bookmarkStart w:id="44" w:name="bookmark77"/>
      <w:bookmarkStart w:id="45" w:name="bookmark78"/>
      <w:bookmarkStart w:id="46" w:name="bookmark79"/>
      <w:bookmarkStart w:id="47" w:name="bookmark80"/>
      <w:bookmarkStart w:id="48" w:name="bookmark81"/>
      <w:bookmarkStart w:id="49" w:name="bookmark82"/>
      <w:bookmarkStart w:id="50" w:name="bookmark83"/>
      <w:bookmarkStart w:id="51" w:name="bookmark84"/>
      <w:bookmarkStart w:id="52" w:name="bookmark85"/>
      <w:bookmarkStart w:id="53" w:name="bookmark86"/>
      <w:bookmarkStart w:id="54" w:name="bookmark87"/>
      <w:bookmarkStart w:id="55" w:name="bookmark88"/>
      <w:bookmarkStart w:id="56" w:name="bookmark89"/>
      <w:bookmarkStart w:id="57" w:name="bookmark90"/>
      <w:bookmarkStart w:id="58" w:name="bookmark91"/>
      <w:bookmarkStart w:id="59" w:name="bookmark92"/>
      <w:bookmarkStart w:id="60" w:name="bookmark93"/>
      <w:bookmarkStart w:id="61" w:name="bookmark94"/>
      <w:bookmarkStart w:id="62" w:name="bookmark95"/>
      <w:bookmarkStart w:id="63" w:name="bookmark96"/>
      <w:bookmarkStart w:id="64" w:name="bookmark97"/>
      <w:bookmarkStart w:id="65" w:name="bookmark98"/>
      <w:bookmarkStart w:id="66" w:name="bookmark99"/>
      <w:bookmarkStart w:id="67" w:name="bookmark100"/>
      <w:bookmarkStart w:id="68" w:name="bookmark101"/>
      <w:bookmarkStart w:id="69" w:name="bookmark102"/>
      <w:bookmarkStart w:id="70" w:name="bookmark103"/>
      <w:bookmarkStart w:id="71" w:name="bookmark104"/>
      <w:bookmarkStart w:id="72" w:name="bookmark105"/>
      <w:bookmarkStart w:id="73" w:name="bookmark106"/>
      <w:bookmarkStart w:id="74" w:name="bookmark107"/>
      <w:bookmarkStart w:id="75" w:name="bookmark108"/>
      <w:bookmarkStart w:id="76" w:name="bookmark109"/>
      <w:bookmarkStart w:id="77" w:name="bookmark110"/>
      <w:bookmarkStart w:id="78" w:name="bookmark111"/>
      <w:bookmarkStart w:id="79" w:name="bookmark112"/>
      <w:bookmarkStart w:id="80" w:name="bookmark11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16C96D1" w14:textId="0E41EECE"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bookmarkStart w:id="81" w:name="bookmark119"/>
      <w:bookmarkStart w:id="82" w:name="bookmark120"/>
      <w:bookmarkStart w:id="83" w:name="bookmark121"/>
      <w:r w:rsidRPr="00092E79">
        <w:rPr>
          <w:rFonts w:ascii="Calibri" w:eastAsia="Times New Roman" w:hAnsi="Calibri" w:cs="Calibri"/>
          <w:b/>
          <w:bCs/>
          <w:color w:val="auto"/>
          <w:sz w:val="22"/>
          <w:lang w:eastAsia="ar-SA" w:bidi="ar-SA"/>
        </w:rPr>
        <w:t xml:space="preserve">§ </w:t>
      </w:r>
      <w:r w:rsidR="003E62CF">
        <w:rPr>
          <w:rFonts w:ascii="Arial" w:eastAsia="Arial" w:hAnsi="Arial" w:cs="Arial"/>
          <w:b/>
          <w:bCs/>
          <w:color w:val="auto"/>
          <w:sz w:val="20"/>
          <w:szCs w:val="20"/>
          <w:lang w:eastAsia="en-US" w:bidi="ar-SA"/>
        </w:rPr>
        <w:t>8</w:t>
      </w:r>
      <w:r w:rsidR="00FC288A">
        <w:rPr>
          <w:rFonts w:ascii="Arial" w:eastAsia="Arial" w:hAnsi="Arial" w:cs="Arial"/>
          <w:b/>
          <w:bCs/>
          <w:color w:val="auto"/>
          <w:sz w:val="20"/>
          <w:szCs w:val="20"/>
          <w:lang w:eastAsia="en-US" w:bidi="ar-SA"/>
        </w:rPr>
        <w:t xml:space="preserve"> </w:t>
      </w:r>
    </w:p>
    <w:p w14:paraId="0DE294CA"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TAJEMNICA PRZEDSIĘBIORSTWA</w:t>
      </w:r>
      <w:bookmarkEnd w:id="81"/>
      <w:bookmarkEnd w:id="82"/>
      <w:bookmarkEnd w:id="83"/>
    </w:p>
    <w:p w14:paraId="4872BA16" w14:textId="69997DC1" w:rsidR="003B7636" w:rsidRPr="00FA2352" w:rsidRDefault="000D0D2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bookmarkStart w:id="84" w:name="bookmark122"/>
      <w:bookmarkStart w:id="85" w:name="bookmark123"/>
      <w:bookmarkStart w:id="86" w:name="bookmark124"/>
      <w:bookmarkStart w:id="87" w:name="bookmark125"/>
      <w:bookmarkStart w:id="88" w:name="bookmark126"/>
      <w:bookmarkStart w:id="89" w:name="bookmark127"/>
      <w:bookmarkStart w:id="90" w:name="bookmark128"/>
      <w:bookmarkStart w:id="91" w:name="bookmark129"/>
      <w:bookmarkStart w:id="92" w:name="bookmark130"/>
      <w:bookmarkStart w:id="93" w:name="bookmark131"/>
      <w:bookmarkStart w:id="94" w:name="bookmark132"/>
      <w:bookmarkStart w:id="95" w:name="bookmark133"/>
      <w:bookmarkStart w:id="96" w:name="bookmark134"/>
      <w:bookmarkStart w:id="97" w:name="bookmark135"/>
      <w:bookmarkStart w:id="98" w:name="bookmark136"/>
      <w:bookmarkStart w:id="99" w:name="bookmark137"/>
      <w:bookmarkStart w:id="100" w:name="bookmark141"/>
      <w:bookmarkStart w:id="101" w:name="bookmark142"/>
      <w:bookmarkStart w:id="102" w:name="bookmark143"/>
      <w:bookmarkStart w:id="103" w:name="bookmark144"/>
      <w:bookmarkStart w:id="104" w:name="bookmark145"/>
      <w:bookmarkStart w:id="105" w:name="bookmark146"/>
      <w:bookmarkStart w:id="106" w:name="bookmark147"/>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ascii="Arial" w:eastAsia="Times New Roman" w:hAnsi="Arial" w:cs="Arial"/>
          <w:sz w:val="20"/>
          <w:szCs w:val="20"/>
          <w:lang w:bidi="ar-SA"/>
        </w:rPr>
        <w:t xml:space="preserve">Sprzedający </w:t>
      </w:r>
      <w:r w:rsidR="003B7636" w:rsidRPr="00FA2352">
        <w:rPr>
          <w:rFonts w:ascii="Arial" w:eastAsia="Times New Roman" w:hAnsi="Arial" w:cs="Arial"/>
          <w:sz w:val="20"/>
          <w:szCs w:val="20"/>
          <w:lang w:bidi="ar-SA"/>
        </w:rPr>
        <w:t>zobowiązuje się do zachowania w tajemnicy informacji przekazanych  bezpośrednio lub pośrednio przez Zamawiającego (w jakiejkolwiek formie tj. w szczególności ustnej, pisemnej, elektronicznej), a także infor</w:t>
      </w:r>
      <w:r w:rsidR="004F0724">
        <w:rPr>
          <w:rFonts w:ascii="Arial" w:eastAsia="Times New Roman" w:hAnsi="Arial" w:cs="Arial"/>
          <w:sz w:val="20"/>
          <w:szCs w:val="20"/>
          <w:lang w:bidi="ar-SA"/>
        </w:rPr>
        <w:t>macji uzyskanych przez Sprzedającego</w:t>
      </w:r>
      <w:r w:rsidR="003B7636" w:rsidRPr="00FA2352">
        <w:rPr>
          <w:rFonts w:ascii="Arial" w:eastAsia="Times New Roman" w:hAnsi="Arial" w:cs="Arial"/>
          <w:sz w:val="20"/>
          <w:szCs w:val="20"/>
          <w:lang w:bidi="ar-SA"/>
        </w:rPr>
        <w:t xml:space="preserve"> w inny sposób w trakcie wzajemnej współpracy, w tym w związku z zawarciem i realizacją niniejszej </w:t>
      </w:r>
      <w:r w:rsidR="00BB729B">
        <w:rPr>
          <w:rFonts w:ascii="Arial" w:eastAsia="Times New Roman" w:hAnsi="Arial" w:cs="Arial"/>
          <w:sz w:val="20"/>
          <w:szCs w:val="20"/>
          <w:lang w:bidi="ar-SA"/>
        </w:rPr>
        <w:t>U</w:t>
      </w:r>
      <w:r w:rsidR="003B7636" w:rsidRPr="00FA2352">
        <w:rPr>
          <w:rFonts w:ascii="Arial" w:eastAsia="Times New Roman" w:hAnsi="Arial" w:cs="Arial"/>
          <w:sz w:val="20"/>
          <w:szCs w:val="20"/>
          <w:lang w:bidi="ar-SA"/>
        </w:rPr>
        <w:t>mowy, które to informacje dotyczą bezpośrednio lub pośrednio Zamawiającego, spółek z Grupy Kapitałowej</w:t>
      </w:r>
      <w:r w:rsidR="009477ED">
        <w:rPr>
          <w:rFonts w:ascii="Arial" w:eastAsia="Times New Roman" w:hAnsi="Arial" w:cs="Arial"/>
          <w:sz w:val="20"/>
          <w:szCs w:val="20"/>
          <w:lang w:bidi="ar-SA"/>
        </w:rPr>
        <w:t xml:space="preserve"> ORLEN </w:t>
      </w:r>
      <w:r w:rsidR="003B7636" w:rsidRPr="00FA2352">
        <w:rPr>
          <w:rFonts w:ascii="Arial" w:eastAsia="Times New Roman" w:hAnsi="Arial" w:cs="Arial"/>
          <w:sz w:val="20"/>
          <w:szCs w:val="20"/>
          <w:lang w:bidi="ar-SA"/>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w:t>
      </w:r>
      <w:r w:rsidR="003B7636" w:rsidRPr="00FA2352">
        <w:rPr>
          <w:rFonts w:ascii="Arial" w:eastAsia="Times New Roman" w:hAnsi="Arial" w:cs="Arial"/>
          <w:i/>
          <w:iCs/>
          <w:sz w:val="20"/>
          <w:szCs w:val="20"/>
          <w:lang w:bidi="ar-SA"/>
        </w:rPr>
        <w:t xml:space="preserve"> </w:t>
      </w:r>
      <w:r w:rsidR="003B7636" w:rsidRPr="00FA2352">
        <w:rPr>
          <w:rFonts w:ascii="Arial" w:eastAsia="Times New Roman" w:hAnsi="Arial" w:cs="Arial"/>
          <w:sz w:val="20"/>
          <w:szCs w:val="20"/>
          <w:lang w:bidi="ar-SA"/>
        </w:rPr>
        <w:t>podmiot</w:t>
      </w:r>
      <w:r w:rsidR="003B7636" w:rsidRPr="00FA2352">
        <w:rPr>
          <w:rFonts w:ascii="Arial" w:eastAsia="Times New Roman" w:hAnsi="Arial" w:cs="Arial"/>
          <w:i/>
          <w:iCs/>
          <w:sz w:val="20"/>
          <w:szCs w:val="20"/>
          <w:lang w:bidi="ar-SA"/>
        </w:rPr>
        <w:t xml:space="preserve"> </w:t>
      </w:r>
      <w:r w:rsidR="003B7636" w:rsidRPr="00FA2352">
        <w:rPr>
          <w:rFonts w:ascii="Arial" w:eastAsia="Times New Roman" w:hAnsi="Arial" w:cs="Arial"/>
          <w:sz w:val="20"/>
          <w:szCs w:val="20"/>
          <w:lang w:bidi="ar-SA"/>
        </w:rPr>
        <w:t xml:space="preserve">uprawniony do korzystania z ww. informacji i rozporządzania nimi podjął, przy zachowaniu należytej staranności, działania w celu utrzymania ich w poufności, przekazane przez Zamawiającego lub w jego imieniu lub uzyskane przez </w:t>
      </w:r>
      <w:r w:rsidR="004F0724">
        <w:rPr>
          <w:rFonts w:ascii="Arial" w:eastAsia="Times New Roman" w:hAnsi="Arial" w:cs="Arial"/>
          <w:sz w:val="20"/>
          <w:szCs w:val="20"/>
          <w:lang w:bidi="ar-SA"/>
        </w:rPr>
        <w:t xml:space="preserve">Sprzyjającego </w:t>
      </w:r>
      <w:r w:rsidR="003B7636" w:rsidRPr="00FA2352">
        <w:rPr>
          <w:rFonts w:ascii="Arial" w:eastAsia="Times New Roman" w:hAnsi="Arial" w:cs="Arial"/>
          <w:sz w:val="20"/>
          <w:szCs w:val="20"/>
          <w:lang w:bidi="ar-SA"/>
        </w:rPr>
        <w:t xml:space="preserve">w inny sposób w trakcie negocjowania, zawarcia i wykonywania niniejszej Umowy należy traktować jako tajemnicę przedsiębiorstwa w rozumieniu ustawy z dnia 16 kwietnia 1993 roku </w:t>
      </w:r>
      <w:r w:rsidR="003B7636" w:rsidRPr="00FA2352">
        <w:rPr>
          <w:rFonts w:ascii="Arial" w:eastAsia="Times New Roman" w:hAnsi="Arial" w:cs="Arial"/>
          <w:i/>
          <w:sz w:val="20"/>
          <w:szCs w:val="20"/>
          <w:lang w:bidi="ar-SA"/>
        </w:rPr>
        <w:t>o zwalczaniu nieuczciwej konkurencji</w:t>
      </w:r>
      <w:r w:rsidR="003B7636" w:rsidRPr="00FA2352">
        <w:rPr>
          <w:rFonts w:ascii="Arial" w:eastAsia="Times New Roman" w:hAnsi="Arial" w:cs="Arial"/>
          <w:sz w:val="20"/>
          <w:szCs w:val="20"/>
          <w:lang w:bidi="ar-SA"/>
        </w:rPr>
        <w:t xml:space="preserve">  (dalej: „Tajemnica Przedsiębiorstwa”), chyba że w chwili przekazania, osoba przekazująca określi na piśmie lub w formie elektronicznej odmienny,</w:t>
      </w:r>
      <w:r w:rsidR="00C32405">
        <w:rPr>
          <w:rFonts w:ascii="Arial" w:eastAsia="Times New Roman" w:hAnsi="Arial" w:cs="Arial"/>
          <w:sz w:val="20"/>
          <w:szCs w:val="20"/>
          <w:lang w:bidi="ar-SA"/>
        </w:rPr>
        <w:t xml:space="preserve"> </w:t>
      </w:r>
      <w:r w:rsidR="003B7636" w:rsidRPr="00FA2352">
        <w:rPr>
          <w:rFonts w:ascii="Arial" w:eastAsia="Times New Roman" w:hAnsi="Arial" w:cs="Arial"/>
          <w:sz w:val="20"/>
          <w:szCs w:val="20"/>
          <w:lang w:bidi="ar-SA"/>
        </w:rPr>
        <w:t>od określonego powyżej, charakter takich informacji.</w:t>
      </w:r>
    </w:p>
    <w:p w14:paraId="7459BA60"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14FF3A8" w14:textId="77777777" w:rsidR="003B7636" w:rsidRPr="00FA2352" w:rsidRDefault="003B7636"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ujawnienie lub wykorzystanie informacji jest konieczne do prawidłowego wykonania niniejszej Umowy i zgodne z tą Umową lub</w:t>
      </w:r>
    </w:p>
    <w:p w14:paraId="63433465" w14:textId="77777777" w:rsidR="003B7636" w:rsidRPr="00FA2352" w:rsidRDefault="003B7636"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informacje w chwili ich ujawnienia są już publicznie dostępne, a ich ujawnienie zostało dokonane przez Zamawiającego lub za jego zgodą lub w sposób inny niż poprzez niezgodne z prawem lub jakąkolwiek umową działanie lub zaniechanie lub</w:t>
      </w:r>
    </w:p>
    <w:p w14:paraId="243DE1A8" w14:textId="07509BBA" w:rsidR="003B7636" w:rsidRPr="00FA2352" w:rsidRDefault="000D0D2A"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Pr>
          <w:rFonts w:ascii="Arial" w:eastAsia="Times New Roman" w:hAnsi="Arial" w:cs="Arial"/>
          <w:sz w:val="20"/>
          <w:szCs w:val="20"/>
          <w:lang w:bidi="ar-SA"/>
        </w:rPr>
        <w:t>Sprzedający</w:t>
      </w:r>
      <w:r w:rsidR="003B7636" w:rsidRPr="00FA2352">
        <w:rPr>
          <w:rFonts w:ascii="Arial" w:eastAsia="Times New Roman" w:hAnsi="Arial" w:cs="Arial"/>
          <w:sz w:val="20"/>
          <w:szCs w:val="20"/>
          <w:lang w:bidi="ar-SA"/>
        </w:rPr>
        <w:t xml:space="preserve"> został zobowiązany do ujawnienia informacji przez sąd lub uprawniony organ lub w przypadku prawnego obowiązku takiego ujawnienia, z zastrzeżeniem, że</w:t>
      </w:r>
      <w:r w:rsidR="004F0724">
        <w:rPr>
          <w:rFonts w:ascii="Arial" w:eastAsia="Times New Roman" w:hAnsi="Arial" w:cs="Arial"/>
          <w:sz w:val="20"/>
          <w:szCs w:val="20"/>
          <w:lang w:bidi="ar-SA"/>
        </w:rPr>
        <w:t xml:space="preserve"> </w:t>
      </w:r>
      <w:r w:rsidR="001D38D8">
        <w:rPr>
          <w:rFonts w:ascii="Arial" w:eastAsia="Times New Roman" w:hAnsi="Arial" w:cs="Arial"/>
          <w:sz w:val="20"/>
          <w:szCs w:val="20"/>
          <w:lang w:bidi="ar-SA"/>
        </w:rPr>
        <w:t>Sprzedający</w:t>
      </w:r>
      <w:r w:rsidR="003B7636" w:rsidRPr="00FA2352">
        <w:rPr>
          <w:rFonts w:ascii="Arial" w:eastAsia="Times New Roman" w:hAnsi="Arial" w:cs="Arial"/>
          <w:sz w:val="20"/>
          <w:szCs w:val="20"/>
          <w:lang w:bidi="ar-SA"/>
        </w:rPr>
        <w:t xml:space="preserve">, niezwłocznie pisemnie poinformuje Zamawiającego obowiązku ujawniania informacji i ich zakresie, a także uwzględni, w miarę możliwości, rekomendacje Zamawiającemu  co do ujawniania informacji, w szczególności w zakresie złożenia wniosku o wyłączenie jawności, zasadności </w:t>
      </w:r>
      <w:r w:rsidR="003B7636" w:rsidRPr="00FA2352">
        <w:rPr>
          <w:rFonts w:ascii="Arial" w:eastAsia="Times New Roman" w:hAnsi="Arial" w:cs="Arial"/>
          <w:sz w:val="20"/>
          <w:szCs w:val="20"/>
          <w:lang w:bidi="ar-SA"/>
        </w:rPr>
        <w:lastRenderedPageBreak/>
        <w:t>złożenia stosownego środka zaskarżenia, odwołania lub innego równoważnego środka prawnego oraz poinformuje sąd lub uprawniony organ o chronionym charakterze przekazanych informacji lub</w:t>
      </w:r>
    </w:p>
    <w:p w14:paraId="7506B123" w14:textId="77777777" w:rsidR="003B7636" w:rsidRPr="00FA2352" w:rsidRDefault="004F0724" w:rsidP="006812B1">
      <w:pPr>
        <w:widowControl/>
        <w:numPr>
          <w:ilvl w:val="1"/>
          <w:numId w:val="10"/>
        </w:numPr>
        <w:spacing w:line="360" w:lineRule="auto"/>
        <w:ind w:left="851" w:hanging="425"/>
        <w:contextualSpacing/>
        <w:jc w:val="both"/>
        <w:rPr>
          <w:rFonts w:ascii="Arial" w:eastAsia="Times New Roman" w:hAnsi="Arial" w:cs="Arial"/>
          <w:sz w:val="20"/>
          <w:szCs w:val="20"/>
          <w:lang w:bidi="ar-SA"/>
        </w:rPr>
      </w:pPr>
      <w:r>
        <w:rPr>
          <w:rFonts w:ascii="Arial" w:eastAsia="Times New Roman" w:hAnsi="Arial" w:cs="Arial"/>
          <w:sz w:val="20"/>
          <w:szCs w:val="20"/>
          <w:lang w:bidi="ar-SA"/>
        </w:rPr>
        <w:t>Zamawiający wyraził Sprzedającemu</w:t>
      </w:r>
      <w:r w:rsidR="003B7636" w:rsidRPr="00FA2352">
        <w:rPr>
          <w:rFonts w:ascii="Arial" w:eastAsia="Times New Roman" w:hAnsi="Arial" w:cs="Arial"/>
          <w:sz w:val="20"/>
          <w:szCs w:val="20"/>
          <w:lang w:bidi="ar-SA"/>
        </w:rPr>
        <w:t xml:space="preserve"> pisemną zgodę na ujawnienie lub wykorzystanie informacji w określonym celu, we wskazany przez Zamawiającego sposób.</w:t>
      </w:r>
    </w:p>
    <w:p w14:paraId="1CC67404" w14:textId="77777777" w:rsidR="003B7636" w:rsidRPr="00FA2352" w:rsidRDefault="000D0D2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eastAsia="Times New Roman" w:hAnsi="Arial" w:cs="Arial"/>
          <w:sz w:val="20"/>
          <w:szCs w:val="20"/>
          <w:lang w:bidi="ar-SA"/>
        </w:rPr>
        <w:t xml:space="preserve">Sprzedający </w:t>
      </w:r>
      <w:r w:rsidR="003B7636" w:rsidRPr="00FA2352">
        <w:rPr>
          <w:rFonts w:ascii="Arial" w:eastAsia="Times New Roman" w:hAnsi="Arial" w:cs="Arial"/>
          <w:sz w:val="20"/>
          <w:szCs w:val="20"/>
          <w:lang w:bidi="ar-SA"/>
        </w:rPr>
        <w:t xml:space="preserve">zobowiązany jest przedsięwziąć takie środki bezpieczeństwa i sposoby postępowania, jakie będą odpowiednie i wystarczające, dla zapewnienia bezpiecznego, w tym zgodnego z niniejszą </w:t>
      </w:r>
      <w:r w:rsidR="00BB729B">
        <w:rPr>
          <w:rFonts w:ascii="Arial" w:eastAsia="Times New Roman" w:hAnsi="Arial" w:cs="Arial"/>
          <w:sz w:val="20"/>
          <w:szCs w:val="20"/>
          <w:lang w:bidi="ar-SA"/>
        </w:rPr>
        <w:t>U</w:t>
      </w:r>
      <w:r w:rsidR="003B7636" w:rsidRPr="00FA2352">
        <w:rPr>
          <w:rFonts w:ascii="Arial" w:eastAsia="Times New Roman" w:hAnsi="Arial" w:cs="Arial"/>
          <w:sz w:val="20"/>
          <w:szCs w:val="20"/>
          <w:lang w:bidi="ar-SA"/>
        </w:rPr>
        <w:t xml:space="preserve">mową i przepisami prawa, przetwarzania Tajemnicy Przedsiębiorstwa, aby zapobiec jakiemukolwiek nieautoryzowanemu wykorzystaniu, przekazaniu, ujawnieniu, czy dostępowi do tych informacji. </w:t>
      </w:r>
      <w:r>
        <w:rPr>
          <w:rFonts w:ascii="Arial" w:eastAsia="Times New Roman" w:hAnsi="Arial" w:cs="Arial"/>
          <w:sz w:val="20"/>
          <w:szCs w:val="20"/>
          <w:lang w:bidi="ar-SA"/>
        </w:rPr>
        <w:t>Sprzedający</w:t>
      </w:r>
      <w:r w:rsidRPr="00FA2352">
        <w:rPr>
          <w:rFonts w:ascii="Arial" w:eastAsia="Times New Roman" w:hAnsi="Arial" w:cs="Arial"/>
          <w:sz w:val="20"/>
          <w:szCs w:val="20"/>
          <w:lang w:bidi="ar-SA"/>
        </w:rPr>
        <w:t xml:space="preserve"> </w:t>
      </w:r>
      <w:r w:rsidR="003B7636" w:rsidRPr="00FA2352">
        <w:rPr>
          <w:rFonts w:ascii="Arial" w:eastAsia="Times New Roman" w:hAnsi="Arial" w:cs="Arial"/>
          <w:sz w:val="20"/>
          <w:szCs w:val="20"/>
          <w:lang w:bidi="ar-SA"/>
        </w:rPr>
        <w:t xml:space="preserve">nie będzie, w szczególności kopiował lub utrwalał Tajemnicy Przedsiębiorstwa, jeżeli nie będzie to uzasadnione należytym wykonaniem przez </w:t>
      </w:r>
      <w:r w:rsidR="00B3032D">
        <w:rPr>
          <w:rFonts w:ascii="Arial" w:eastAsia="Times New Roman" w:hAnsi="Arial" w:cs="Arial"/>
          <w:sz w:val="20"/>
          <w:szCs w:val="20"/>
          <w:lang w:bidi="ar-SA"/>
        </w:rPr>
        <w:t xml:space="preserve">Sprzedającego </w:t>
      </w:r>
      <w:r w:rsidR="003B7636" w:rsidRPr="00FA2352">
        <w:rPr>
          <w:rFonts w:ascii="Arial" w:eastAsia="Times New Roman" w:hAnsi="Arial" w:cs="Arial"/>
          <w:sz w:val="20"/>
          <w:szCs w:val="20"/>
          <w:lang w:bidi="ar-SA"/>
        </w:rPr>
        <w:t>niniejszej Umowy.</w:t>
      </w:r>
      <w:r>
        <w:rPr>
          <w:rFonts w:ascii="Arial" w:eastAsia="Times New Roman" w:hAnsi="Arial" w:cs="Arial"/>
          <w:sz w:val="20"/>
          <w:szCs w:val="20"/>
          <w:lang w:bidi="ar-SA"/>
        </w:rPr>
        <w:t xml:space="preserve"> Sprzedający</w:t>
      </w:r>
      <w:r w:rsidR="003B7636" w:rsidRPr="00FA2352">
        <w:rPr>
          <w:rFonts w:ascii="Arial" w:eastAsia="Times New Roman" w:hAnsi="Arial" w:cs="Arial"/>
          <w:sz w:val="20"/>
          <w:szCs w:val="20"/>
          <w:lang w:bidi="ar-SA"/>
        </w:rPr>
        <w:t xml:space="preserve"> zobowiązany jest do niezwłocznego powiadomienia Zamawiającego o zaistniałych naruszeniach zasad ochrony lub nieuprawnionym ujawnieniu lub wykorzystaniu Tajemnicy Przedsiębiorstwa przetwarzanej w związku z realizacją niniejszej Umowy.</w:t>
      </w:r>
    </w:p>
    <w:p w14:paraId="045D914D" w14:textId="615661F2"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 xml:space="preserve">Obowiązek zachowania w tajemnicy informacji, o których mowa w ust. 1 powyżej rozciąga się również na pracowników </w:t>
      </w:r>
      <w:r w:rsidR="00B3032D">
        <w:rPr>
          <w:rFonts w:ascii="Arial" w:eastAsia="Times New Roman" w:hAnsi="Arial" w:cs="Arial"/>
          <w:sz w:val="20"/>
          <w:szCs w:val="20"/>
          <w:lang w:bidi="ar-SA"/>
        </w:rPr>
        <w:t xml:space="preserve">Sprzedającemu </w:t>
      </w:r>
      <w:r w:rsidRPr="00FA2352">
        <w:rPr>
          <w:rFonts w:ascii="Arial" w:eastAsia="Times New Roman" w:hAnsi="Arial" w:cs="Arial"/>
          <w:sz w:val="20"/>
          <w:szCs w:val="20"/>
          <w:lang w:bidi="ar-SA"/>
        </w:rPr>
        <w:t xml:space="preserve">i inne osoby, w tym w szczególności audytorów, doradców i podwykonawców, którym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udost</w:t>
      </w:r>
      <w:r w:rsidR="000D0D2A">
        <w:rPr>
          <w:rFonts w:ascii="Arial" w:eastAsia="Times New Roman" w:hAnsi="Arial" w:cs="Arial"/>
          <w:sz w:val="20"/>
          <w:szCs w:val="20"/>
          <w:lang w:bidi="ar-SA"/>
        </w:rPr>
        <w:t>ępni takie informacje. Sprzedający</w:t>
      </w:r>
      <w:r w:rsidRPr="00FA2352">
        <w:rPr>
          <w:rFonts w:ascii="Arial" w:eastAsia="Times New Roman" w:hAnsi="Arial" w:cs="Arial"/>
          <w:sz w:val="20"/>
          <w:szCs w:val="20"/>
          <w:lang w:bidi="ar-SA"/>
        </w:rPr>
        <w:t xml:space="preserve"> zobowiązany jest do zobowiązania na piśmie ww. osób do ochrony Tajemnicy Przedsiębiorstwa na warunkach, co najmniej takich jak określone w niniejszej Umowie.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ponosi pełną odpowiedzialność za działania lub zaniechania osób, które uzyskały dostęp do Tajemnicy Przedsiębiorstwa, w tym odpowiedzialność</w:t>
      </w:r>
      <w:r w:rsidR="0067645C">
        <w:rPr>
          <w:rFonts w:ascii="Arial" w:eastAsia="Times New Roman" w:hAnsi="Arial" w:cs="Arial"/>
          <w:sz w:val="20"/>
          <w:szCs w:val="20"/>
          <w:lang w:bidi="ar-SA"/>
        </w:rPr>
        <w:t>,</w:t>
      </w:r>
      <w:r w:rsidRPr="00FA2352">
        <w:rPr>
          <w:rFonts w:ascii="Arial" w:eastAsia="Times New Roman" w:hAnsi="Arial" w:cs="Arial"/>
          <w:sz w:val="20"/>
          <w:szCs w:val="20"/>
          <w:lang w:bidi="ar-SA"/>
        </w:rPr>
        <w:t xml:space="preserve"> o której mowa w ust. 8 poniżej.</w:t>
      </w:r>
    </w:p>
    <w:p w14:paraId="149BF444" w14:textId="61F68992" w:rsidR="003B7636" w:rsidRPr="00FA2352" w:rsidRDefault="000D0D2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eastAsia="Times New Roman" w:hAnsi="Arial" w:cs="Arial"/>
          <w:sz w:val="20"/>
          <w:szCs w:val="20"/>
          <w:lang w:bidi="ar-SA"/>
        </w:rPr>
        <w:t>Sprzedający</w:t>
      </w:r>
      <w:r w:rsidR="003B7636" w:rsidRPr="00FA2352">
        <w:rPr>
          <w:rFonts w:ascii="Arial" w:eastAsia="Times New Roman" w:hAnsi="Arial" w:cs="Arial"/>
          <w:sz w:val="20"/>
          <w:szCs w:val="20"/>
          <w:lang w:bidi="ar-SA"/>
        </w:rPr>
        <w:t xml:space="preserve"> zobowiązany jest na każde żądanie Zamawiającemu, w terminie nie dłuższym niż</w:t>
      </w:r>
      <w:r w:rsidR="001D38D8">
        <w:rPr>
          <w:rFonts w:ascii="Arial" w:eastAsia="Times New Roman" w:hAnsi="Arial" w:cs="Arial"/>
          <w:sz w:val="20"/>
          <w:szCs w:val="20"/>
          <w:lang w:bidi="ar-SA"/>
        </w:rPr>
        <w:t xml:space="preserve"> </w:t>
      </w:r>
      <w:r w:rsidR="003B7636" w:rsidRPr="00FA2352">
        <w:rPr>
          <w:rFonts w:ascii="Arial" w:eastAsia="Times New Roman" w:hAnsi="Arial" w:cs="Arial"/>
          <w:sz w:val="20"/>
          <w:szCs w:val="20"/>
          <w:lang w:bidi="ar-SA"/>
        </w:rPr>
        <w:t xml:space="preserve">5 dni, przesłać Zamawiającemu listę osób i podmiotów, które za pośrednictwem </w:t>
      </w:r>
      <w:r>
        <w:rPr>
          <w:rFonts w:ascii="Arial" w:eastAsia="Times New Roman" w:hAnsi="Arial" w:cs="Arial"/>
          <w:sz w:val="20"/>
          <w:szCs w:val="20"/>
          <w:lang w:bidi="ar-SA"/>
        </w:rPr>
        <w:t xml:space="preserve">Sprzedającego </w:t>
      </w:r>
      <w:r w:rsidR="003B7636" w:rsidRPr="00FA2352">
        <w:rPr>
          <w:rFonts w:ascii="Arial" w:eastAsia="Times New Roman" w:hAnsi="Arial" w:cs="Arial"/>
          <w:sz w:val="20"/>
          <w:szCs w:val="20"/>
          <w:lang w:bidi="ar-SA"/>
        </w:rPr>
        <w:t>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3DF69E82" w14:textId="6DBA0816"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w:t>
      </w:r>
      <w:r w:rsidR="006812B1">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 xml:space="preserve">o wewnętrzne regulacje lub decyzje Zamawiającego lub w oparciu o szczególne przepisy prawa, Zamawiający powiadomi </w:t>
      </w:r>
      <w:r w:rsidR="00B3032D">
        <w:rPr>
          <w:rFonts w:ascii="Arial" w:eastAsia="Times New Roman" w:hAnsi="Arial" w:cs="Arial"/>
          <w:sz w:val="20"/>
          <w:szCs w:val="20"/>
          <w:lang w:bidi="ar-SA"/>
        </w:rPr>
        <w:t xml:space="preserve">Sprzedającego </w:t>
      </w:r>
      <w:r w:rsidRPr="00FA2352">
        <w:rPr>
          <w:rFonts w:ascii="Arial" w:eastAsia="Times New Roman" w:hAnsi="Arial" w:cs="Arial"/>
          <w:sz w:val="20"/>
          <w:szCs w:val="20"/>
          <w:lang w:bidi="ar-SA"/>
        </w:rPr>
        <w:t xml:space="preserve">na piśmie, o przedłużeniu okresu ochrony, o dodatkowy wskazany przez Zamawiającego okres (nie dłuższy jednak niż 10 lat), na co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92BB7D8" w14:textId="0B6E0C9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 xml:space="preserve">Nie później niż w terminie 3 dni roboczych po upływie okresu ochrony, o którym mowa w ust. 6 powyżej </w:t>
      </w:r>
      <w:r w:rsidR="000D0D2A">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 xml:space="preserve">oraz </w:t>
      </w:r>
      <w:r w:rsidR="000D0D2A">
        <w:rPr>
          <w:rFonts w:ascii="Arial" w:eastAsia="Times New Roman" w:hAnsi="Arial" w:cs="Arial"/>
          <w:sz w:val="20"/>
          <w:szCs w:val="20"/>
          <w:lang w:bidi="ar-SA"/>
        </w:rPr>
        <w:t>wszelkie osoby, którym Sprzedający</w:t>
      </w:r>
      <w:r w:rsidRPr="00FA2352">
        <w:rPr>
          <w:rFonts w:ascii="Arial" w:eastAsia="Times New Roman" w:hAnsi="Arial" w:cs="Arial"/>
          <w:sz w:val="20"/>
          <w:szCs w:val="20"/>
          <w:lang w:bidi="ar-SA"/>
        </w:rPr>
        <w:t xml:space="preserve"> przekazał Tajemnicę Przedsiębiorstwa zobowiązane są zwrócić Zamawiającemu lub zniszczyć wszelkie materiały ją zawierające.</w:t>
      </w:r>
    </w:p>
    <w:p w14:paraId="5D38B268" w14:textId="60B9BE45"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W przypadku nieuprawnionego wykorzystania, przekazani</w:t>
      </w:r>
      <w:r w:rsidR="000D0D2A">
        <w:rPr>
          <w:rFonts w:ascii="Arial" w:eastAsia="Times New Roman" w:hAnsi="Arial" w:cs="Arial"/>
          <w:sz w:val="20"/>
          <w:szCs w:val="20"/>
          <w:lang w:bidi="ar-SA"/>
        </w:rPr>
        <w:t>a lub ujawnienia przez Sprzedającego</w:t>
      </w:r>
      <w:r w:rsidRPr="00FA2352">
        <w:rPr>
          <w:rFonts w:ascii="Arial" w:eastAsia="Times New Roman" w:hAnsi="Arial" w:cs="Arial"/>
          <w:sz w:val="20"/>
          <w:szCs w:val="20"/>
          <w:lang w:bidi="ar-SA"/>
        </w:rPr>
        <w:t xml:space="preserve"> Tajemnicy Przedsiębiorstwa, Zamawiający uprawni</w:t>
      </w:r>
      <w:r w:rsidR="000D0D2A">
        <w:rPr>
          <w:rFonts w:ascii="Arial" w:eastAsia="Times New Roman" w:hAnsi="Arial" w:cs="Arial"/>
          <w:sz w:val="20"/>
          <w:szCs w:val="20"/>
          <w:lang w:bidi="ar-SA"/>
        </w:rPr>
        <w:t>ony jest do żądania od Sprzedającego</w:t>
      </w:r>
      <w:r w:rsidRPr="00FA2352">
        <w:rPr>
          <w:rFonts w:ascii="Arial" w:eastAsia="Times New Roman" w:hAnsi="Arial" w:cs="Arial"/>
          <w:sz w:val="20"/>
          <w:szCs w:val="20"/>
          <w:lang w:bidi="ar-SA"/>
        </w:rPr>
        <w:t xml:space="preserve"> zapłaty kary umownej w wysokości 100.000,00 zł (słownie: sto tysięcy złotych) za każdy przypadek nieuprawnionego </w:t>
      </w:r>
      <w:r w:rsidRPr="00FA2352">
        <w:rPr>
          <w:rFonts w:ascii="Arial" w:eastAsia="Times New Roman" w:hAnsi="Arial" w:cs="Arial"/>
          <w:sz w:val="20"/>
          <w:szCs w:val="20"/>
          <w:lang w:bidi="ar-SA"/>
        </w:rPr>
        <w:lastRenderedPageBreak/>
        <w:t xml:space="preserve">wykorzystania, przekazania lub ujawnienia ww. informacji. Zapłata kary umownej wskazanej powyżej nie ogranicza prawa Zamawiającemu do dochodzenia od </w:t>
      </w:r>
      <w:r w:rsidR="00DA00A0">
        <w:rPr>
          <w:rFonts w:ascii="Arial" w:eastAsia="Times New Roman" w:hAnsi="Arial" w:cs="Arial"/>
          <w:sz w:val="20"/>
          <w:szCs w:val="20"/>
          <w:lang w:bidi="ar-SA"/>
        </w:rPr>
        <w:t>Sprzedającego</w:t>
      </w:r>
      <w:r w:rsidRPr="00FA2352">
        <w:rPr>
          <w:rFonts w:ascii="Arial" w:eastAsia="Times New Roman" w:hAnsi="Arial" w:cs="Arial"/>
          <w:sz w:val="20"/>
          <w:szCs w:val="20"/>
          <w:lang w:bidi="ar-SA"/>
        </w:rPr>
        <w:t xml:space="preserve"> odszkodowania na zasadach ogólnych, w przypadku</w:t>
      </w:r>
      <w:r w:rsidR="0067645C">
        <w:rPr>
          <w:rFonts w:ascii="Arial" w:eastAsia="Times New Roman" w:hAnsi="Arial" w:cs="Arial"/>
          <w:sz w:val="20"/>
          <w:szCs w:val="20"/>
          <w:lang w:bidi="ar-SA"/>
        </w:rPr>
        <w:t>,</w:t>
      </w:r>
      <w:r w:rsidRPr="00FA2352">
        <w:rPr>
          <w:rFonts w:ascii="Arial" w:eastAsia="Times New Roman" w:hAnsi="Arial" w:cs="Arial"/>
          <w:sz w:val="20"/>
          <w:szCs w:val="20"/>
          <w:lang w:bidi="ar-SA"/>
        </w:rPr>
        <w:t xml:space="preserve"> gdy wysokość poniesionej szkody przewyższa zastrzeżoną w niniejszej Umowie wysokość kary umownej. Powyższe nie wyłącza w żaden sposób innych sankcji i uprawnień Zamawiającemu określonych w przepisach prawa, w tym w ustawie z dnia 16 kwietnia 1993 roku </w:t>
      </w:r>
      <w:r w:rsidRPr="00FA2352">
        <w:rPr>
          <w:rFonts w:ascii="Arial" w:eastAsia="Times New Roman" w:hAnsi="Arial" w:cs="Arial"/>
          <w:i/>
          <w:sz w:val="20"/>
          <w:szCs w:val="20"/>
          <w:lang w:bidi="ar-SA"/>
        </w:rPr>
        <w:t>o zwalczaniu nieuczciwej konkurencji</w:t>
      </w:r>
      <w:r w:rsidRPr="00FA2352">
        <w:rPr>
          <w:rFonts w:ascii="Arial" w:eastAsia="Times New Roman" w:hAnsi="Arial" w:cs="Arial"/>
          <w:sz w:val="20"/>
          <w:szCs w:val="20"/>
          <w:lang w:bidi="ar-SA"/>
        </w:rPr>
        <w:t>.</w:t>
      </w:r>
    </w:p>
    <w:p w14:paraId="632130EC" w14:textId="088307C9"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W przypadku, gdy w trakcie realizacji niniejszej Umowy, zaistnieje konieczność d</w:t>
      </w:r>
      <w:r w:rsidR="00B3032D">
        <w:rPr>
          <w:rFonts w:ascii="Arial" w:eastAsia="Times New Roman" w:hAnsi="Arial" w:cs="Arial"/>
          <w:sz w:val="20"/>
          <w:szCs w:val="20"/>
          <w:lang w:bidi="ar-SA"/>
        </w:rPr>
        <w:t>ostępu lub przekazania Sprzedającemu</w:t>
      </w:r>
      <w:r w:rsidRPr="00FA2352">
        <w:rPr>
          <w:rFonts w:ascii="Arial" w:eastAsia="Times New Roman" w:hAnsi="Arial" w:cs="Arial"/>
          <w:sz w:val="20"/>
          <w:szCs w:val="20"/>
          <w:lang w:bidi="ar-SA"/>
        </w:rPr>
        <w:t xml:space="preserve">, w jakiejkolwiek formie, informacji stanowiących Tajemnicę Spółki ORLEN Administracja sp. z o.o. rozumianej jako szczególnie chroniony rodzaj Tajemnicy Przedsiębiorstwa Zamawiającego , co do której podjęto szczególne działania określone w aktach wewnętrznych Zamawiającego, w celu zachowania jej w tajemnicy i której wykorzystanie, przekazanie lub ujawnienie osobie nieuprawnionej w znacznym stopniu zagraża lub narusza interesy Zamawiającego, </w:t>
      </w:r>
      <w:r w:rsidR="00B3032D">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zobowiązuje się do niezwłocznego zawarcia</w:t>
      </w:r>
      <w:r w:rsidR="006812B1">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z Zamawiającym, przed otrzymaniem i rozpoczęciem przetwarzania takich informacji, aneksu do niniejszej Umowy lub odrębnej umowy, zgodnej z wewnętrznymi aktami Zamawiającego, której przedmiotem będą zasady i warunki ochrony Tajemnicy Spółki ORLEN Administracja sp. z o.o.</w:t>
      </w:r>
    </w:p>
    <w:p w14:paraId="0B5EB237" w14:textId="7777777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Dla uniknięcia wątpliwości Strony potwierdzają, że</w:t>
      </w:r>
      <w:r w:rsidR="00DA00A0">
        <w:rPr>
          <w:rFonts w:ascii="Arial" w:eastAsia="Times New Roman" w:hAnsi="Arial" w:cs="Arial"/>
          <w:sz w:val="20"/>
          <w:szCs w:val="20"/>
          <w:lang w:bidi="ar-SA"/>
        </w:rPr>
        <w:t xml:space="preserve"> </w:t>
      </w:r>
      <w:r w:rsidR="00B3032D">
        <w:rPr>
          <w:rFonts w:ascii="Arial" w:eastAsia="Times New Roman" w:hAnsi="Arial" w:cs="Arial"/>
          <w:sz w:val="20"/>
          <w:szCs w:val="20"/>
          <w:lang w:bidi="ar-SA"/>
        </w:rPr>
        <w:t>Sprzedający</w:t>
      </w:r>
      <w:r w:rsidRPr="00FA2352">
        <w:rPr>
          <w:rFonts w:ascii="Arial" w:eastAsia="Times New Roman" w:hAnsi="Arial" w:cs="Arial"/>
          <w:sz w:val="20"/>
          <w:szCs w:val="20"/>
          <w:lang w:bidi="ar-SA"/>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AE7B1B6" w14:textId="70895737"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 xml:space="preserve">Niniejsza </w:t>
      </w:r>
      <w:r w:rsidR="00BB729B">
        <w:rPr>
          <w:rFonts w:ascii="Arial" w:eastAsiaTheme="minorHAnsi" w:hAnsi="Arial" w:cs="Arial"/>
          <w:color w:val="auto"/>
          <w:sz w:val="20"/>
          <w:szCs w:val="20"/>
          <w:lang w:bidi="ar-SA"/>
        </w:rPr>
        <w:t>U</w:t>
      </w:r>
      <w:r w:rsidRPr="00FA2352">
        <w:rPr>
          <w:rFonts w:ascii="Arial" w:eastAsiaTheme="minorHAnsi" w:hAnsi="Arial" w:cs="Arial"/>
          <w:color w:val="auto"/>
          <w:sz w:val="20"/>
          <w:szCs w:val="20"/>
          <w:lang w:bidi="ar-SA"/>
        </w:rPr>
        <w:t>mowa nie obejmuje swoim zakresem powierzenia przetwarzania danych osobowych</w:t>
      </w:r>
      <w:r w:rsidR="006812B1">
        <w:rPr>
          <w:rFonts w:ascii="Arial" w:eastAsiaTheme="minorHAnsi" w:hAnsi="Arial" w:cs="Arial"/>
          <w:color w:val="auto"/>
          <w:sz w:val="20"/>
          <w:szCs w:val="20"/>
          <w:lang w:bidi="ar-SA"/>
        </w:rPr>
        <w:t xml:space="preserve"> </w:t>
      </w:r>
      <w:r w:rsidRPr="00FA2352">
        <w:rPr>
          <w:rFonts w:ascii="Arial" w:eastAsiaTheme="minorHAnsi" w:hAnsi="Arial" w:cs="Arial"/>
          <w:color w:val="auto"/>
          <w:sz w:val="20"/>
          <w:szCs w:val="20"/>
          <w:lang w:bidi="ar-SA"/>
        </w:rPr>
        <w:t>i Strony nie są uprawnione do takich działań. W przypadku</w:t>
      </w:r>
      <w:r w:rsidR="00283806">
        <w:rPr>
          <w:rFonts w:ascii="Arial" w:eastAsiaTheme="minorHAnsi" w:hAnsi="Arial" w:cs="Arial"/>
          <w:color w:val="auto"/>
          <w:sz w:val="20"/>
          <w:szCs w:val="20"/>
          <w:lang w:bidi="ar-SA"/>
        </w:rPr>
        <w:t>,</w:t>
      </w:r>
      <w:r w:rsidRPr="00FA2352">
        <w:rPr>
          <w:rFonts w:ascii="Arial" w:eastAsiaTheme="minorHAnsi" w:hAnsi="Arial" w:cs="Arial"/>
          <w:color w:val="auto"/>
          <w:sz w:val="20"/>
          <w:szCs w:val="20"/>
          <w:lang w:bidi="ar-SA"/>
        </w:rPr>
        <w:t xml:space="preserve"> gdyby okazało się konieczne powierzenia przetwarzania danych osobowych, w rozumieniu obowiązujących przepisów</w:t>
      </w:r>
      <w:r w:rsidR="006812B1">
        <w:rPr>
          <w:rFonts w:ascii="Arial" w:eastAsiaTheme="minorHAnsi" w:hAnsi="Arial" w:cs="Arial"/>
          <w:color w:val="auto"/>
          <w:sz w:val="20"/>
          <w:szCs w:val="20"/>
          <w:lang w:bidi="ar-SA"/>
        </w:rPr>
        <w:t xml:space="preserve"> </w:t>
      </w:r>
      <w:r w:rsidRPr="00FA2352">
        <w:rPr>
          <w:rFonts w:ascii="Arial" w:eastAsiaTheme="minorHAnsi" w:hAnsi="Arial" w:cs="Arial"/>
          <w:color w:val="auto"/>
          <w:sz w:val="20"/>
          <w:szCs w:val="20"/>
          <w:lang w:bidi="ar-SA"/>
        </w:rPr>
        <w:t>o ochronie danych osobowych, Strony zobowiązane są do zawarcia w formie pisemnej umowy powierzenia danych osobowych.</w:t>
      </w:r>
    </w:p>
    <w:p w14:paraId="359962C4" w14:textId="5553EC2F" w:rsidR="003B7636" w:rsidRPr="00FA2352"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 xml:space="preserve">Zamawiający przekazuje Klauzulę informacyjną stanowiącą Załącznik nr </w:t>
      </w:r>
      <w:r w:rsidR="00E232C0">
        <w:rPr>
          <w:rFonts w:ascii="Arial" w:eastAsiaTheme="minorHAnsi" w:hAnsi="Arial" w:cs="Arial"/>
          <w:color w:val="auto"/>
          <w:sz w:val="20"/>
          <w:szCs w:val="20"/>
          <w:lang w:bidi="ar-SA"/>
        </w:rPr>
        <w:t>2</w:t>
      </w:r>
      <w:r w:rsidRPr="00FA2352">
        <w:rPr>
          <w:rFonts w:ascii="Arial" w:eastAsiaTheme="minorHAnsi" w:hAnsi="Arial" w:cs="Arial"/>
          <w:color w:val="auto"/>
          <w:sz w:val="20"/>
          <w:szCs w:val="20"/>
          <w:lang w:bidi="ar-SA"/>
        </w:rPr>
        <w:t xml:space="preserve"> do Umowy przedstawiającą szczegółowe informacje dotyczące przetwarzania danych osobowych w związku z zawieraną Umową.</w:t>
      </w:r>
    </w:p>
    <w:p w14:paraId="586ED643" w14:textId="0375C950" w:rsidR="003B7636" w:rsidRPr="00E909D1" w:rsidRDefault="003B7636" w:rsidP="006812B1">
      <w:pPr>
        <w:widowControl/>
        <w:numPr>
          <w:ilvl w:val="0"/>
          <w:numId w:val="10"/>
        </w:numPr>
        <w:tabs>
          <w:tab w:val="left" w:pos="142"/>
        </w:tabs>
        <w:spacing w:line="360" w:lineRule="auto"/>
        <w:ind w:left="426" w:hanging="426"/>
        <w:contextualSpacing/>
        <w:jc w:val="both"/>
        <w:rPr>
          <w:rFonts w:ascii="Arial" w:eastAsia="Times New Roman" w:hAnsi="Arial" w:cs="Arial"/>
          <w:sz w:val="20"/>
          <w:szCs w:val="20"/>
          <w:lang w:bidi="ar-SA"/>
        </w:rPr>
      </w:pPr>
      <w:r w:rsidRPr="00E909D1">
        <w:rPr>
          <w:rFonts w:ascii="Arial" w:eastAsiaTheme="minorHAnsi" w:hAnsi="Arial" w:cs="Arial"/>
          <w:color w:val="auto"/>
          <w:sz w:val="20"/>
          <w:szCs w:val="20"/>
          <w:lang w:bidi="ar-SA"/>
        </w:rPr>
        <w:t>Załączona Klauzula informacyjna stanowi wypełnienie obowiązku informacyjnego wynikającego</w:t>
      </w:r>
      <w:r w:rsidR="006812B1">
        <w:rPr>
          <w:rFonts w:ascii="Arial" w:eastAsiaTheme="minorHAnsi" w:hAnsi="Arial" w:cs="Arial"/>
          <w:color w:val="auto"/>
          <w:sz w:val="20"/>
          <w:szCs w:val="20"/>
          <w:lang w:bidi="ar-SA"/>
        </w:rPr>
        <w:t xml:space="preserve"> </w:t>
      </w:r>
      <w:r w:rsidRPr="00E909D1">
        <w:rPr>
          <w:rFonts w:ascii="Arial" w:eastAsiaTheme="minorHAnsi" w:hAnsi="Arial" w:cs="Arial"/>
          <w:color w:val="auto"/>
          <w:sz w:val="20"/>
          <w:szCs w:val="20"/>
          <w:lang w:bidi="ar-SA"/>
        </w:rPr>
        <w:t>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23230317" w14:textId="77777777" w:rsidR="00D3176A" w:rsidRDefault="003B7636"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W przypadku pozyskania przez Zamawiającego danych osobowych poprzez przekazanie ich przez</w:t>
      </w:r>
      <w:r w:rsidR="00B3032D">
        <w:rPr>
          <w:rFonts w:ascii="Arial" w:eastAsiaTheme="minorHAnsi" w:hAnsi="Arial" w:cs="Arial"/>
          <w:color w:val="auto"/>
          <w:sz w:val="20"/>
          <w:szCs w:val="20"/>
          <w:lang w:bidi="ar-SA"/>
        </w:rPr>
        <w:t xml:space="preserve"> Sprzedającego, Sprzedający</w:t>
      </w:r>
      <w:r w:rsidRPr="00FA2352">
        <w:rPr>
          <w:rFonts w:ascii="Arial" w:eastAsiaTheme="minorHAnsi" w:hAnsi="Arial" w:cs="Arial"/>
          <w:color w:val="auto"/>
          <w:sz w:val="20"/>
          <w:szCs w:val="20"/>
          <w:lang w:bidi="ar-SA"/>
        </w:rPr>
        <w:t xml:space="preserve">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097A6F4D" w14:textId="457F73D9" w:rsidR="00D3176A" w:rsidRPr="00D3176A" w:rsidRDefault="00D3176A" w:rsidP="006812B1">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hAnsi="Arial" w:cs="Arial"/>
          <w:sz w:val="20"/>
          <w:szCs w:val="20"/>
        </w:rPr>
        <w:t>Sprzedający</w:t>
      </w:r>
      <w:r w:rsidRPr="00D3176A">
        <w:rPr>
          <w:rFonts w:ascii="Arial" w:hAnsi="Arial" w:cs="Arial"/>
          <w:sz w:val="20"/>
          <w:szCs w:val="20"/>
        </w:rPr>
        <w:t xml:space="preserve"> wyraża zgodę na ujawnienie przez Zamawiającego treści niniejszej umowy oraz informacji i danych związanych z jej realizacją spółkom należącym do Grupy Kapitałowej ORLEN na zasadach powyżej przewidzianych.</w:t>
      </w:r>
    </w:p>
    <w:p w14:paraId="48B028CF" w14:textId="77777777" w:rsidR="008424C6" w:rsidRPr="008424C6" w:rsidRDefault="008424C6" w:rsidP="008424C6">
      <w:pPr>
        <w:widowControl/>
        <w:spacing w:line="360" w:lineRule="auto"/>
        <w:ind w:left="426"/>
        <w:contextualSpacing/>
        <w:jc w:val="both"/>
        <w:rPr>
          <w:rFonts w:ascii="Arial" w:eastAsia="Times New Roman" w:hAnsi="Arial" w:cs="Arial"/>
          <w:sz w:val="20"/>
          <w:szCs w:val="20"/>
          <w:lang w:bidi="ar-SA"/>
        </w:rPr>
      </w:pPr>
    </w:p>
    <w:p w14:paraId="291A6B89" w14:textId="4015C29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E62CF">
        <w:rPr>
          <w:rFonts w:ascii="Arial" w:eastAsia="Arial" w:hAnsi="Arial" w:cs="Arial"/>
          <w:b/>
          <w:bCs/>
          <w:color w:val="auto"/>
          <w:sz w:val="20"/>
          <w:szCs w:val="20"/>
          <w:lang w:eastAsia="en-US" w:bidi="ar-SA"/>
        </w:rPr>
        <w:t>9</w:t>
      </w:r>
      <w:r w:rsidR="00FC288A">
        <w:rPr>
          <w:rFonts w:ascii="Arial" w:eastAsia="Arial" w:hAnsi="Arial" w:cs="Arial"/>
          <w:b/>
          <w:bCs/>
          <w:color w:val="auto"/>
          <w:sz w:val="20"/>
          <w:szCs w:val="20"/>
          <w:lang w:eastAsia="en-US" w:bidi="ar-SA"/>
        </w:rPr>
        <w:t xml:space="preserve"> </w:t>
      </w:r>
    </w:p>
    <w:p w14:paraId="759C348B"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SIŁA WYŻSZA</w:t>
      </w:r>
      <w:bookmarkEnd w:id="104"/>
      <w:bookmarkEnd w:id="105"/>
      <w:bookmarkEnd w:id="106"/>
    </w:p>
    <w:p w14:paraId="0498A72B" w14:textId="77777777" w:rsidR="003B7636" w:rsidRPr="00FA2352"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07" w:name="bookmark148"/>
      <w:bookmarkEnd w:id="107"/>
      <w:r w:rsidRPr="00FA2352">
        <w:rPr>
          <w:rFonts w:ascii="Arial" w:eastAsia="Arial" w:hAnsi="Arial" w:cs="Arial"/>
          <w:color w:val="auto"/>
          <w:sz w:val="20"/>
          <w:szCs w:val="20"/>
          <w:lang w:eastAsia="en-US" w:bidi="ar-SA"/>
        </w:rPr>
        <w:t>Żadna ze Stron nie ponosi odpowiedzialności za niewykonanie lub nienależyte wykonanie</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przedmiotu Umowy oraz za jakiekolwiek szkody spowodowane wystąpieniem zdarzenia Siły Wyższej.</w:t>
      </w:r>
    </w:p>
    <w:p w14:paraId="6F51DB09" w14:textId="77777777" w:rsidR="003B7636" w:rsidRPr="00FA2352"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08" w:name="bookmark149"/>
      <w:bookmarkEnd w:id="108"/>
      <w:r w:rsidRPr="00FA2352">
        <w:rPr>
          <w:rFonts w:ascii="Arial" w:eastAsia="Arial" w:hAnsi="Arial" w:cs="Arial"/>
          <w:color w:val="auto"/>
          <w:sz w:val="20"/>
          <w:szCs w:val="20"/>
          <w:lang w:eastAsia="en-US" w:bidi="ar-SA"/>
        </w:rPr>
        <w:t xml:space="preserve">Wystąpienie zdarzenia Siły Wyższej oraz jego wpływ na wykonanie przedmiotu Umowy i powstanie szkody muszą być wykazane przez Stronę powołującą się na Siłę Wyższą i potwierdzone przez drugą Stronę. W przypadku takiego potwierdzenia Zamawiający zapłaci </w:t>
      </w:r>
      <w:r w:rsidR="00B3032D">
        <w:rPr>
          <w:rFonts w:ascii="Arial" w:eastAsia="Arial" w:hAnsi="Arial" w:cs="Arial"/>
          <w:color w:val="auto"/>
          <w:sz w:val="20"/>
          <w:szCs w:val="20"/>
          <w:lang w:eastAsia="en-US" w:bidi="ar-SA"/>
        </w:rPr>
        <w:t xml:space="preserve">Sprzedającego </w:t>
      </w:r>
      <w:r w:rsidRPr="00FA2352">
        <w:rPr>
          <w:rFonts w:ascii="Arial" w:eastAsia="Arial" w:hAnsi="Arial" w:cs="Arial"/>
          <w:color w:val="auto"/>
          <w:sz w:val="20"/>
          <w:szCs w:val="20"/>
          <w:lang w:eastAsia="en-US" w:bidi="ar-SA"/>
        </w:rPr>
        <w:t>za prace wykonane do daty stwierdzenia wystąpienia Siły Wyższej.</w:t>
      </w:r>
    </w:p>
    <w:p w14:paraId="324CCDE0" w14:textId="6041834E" w:rsidR="003B7636" w:rsidRPr="0021646F"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Za Siłę Wyższą uważa się wszystkie zdarzenia zewnętrzne i nagłe, jakich nie dało się</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przewidzieć w chwili zawarcia Umowy, którym nie można się było przeciwstawić i których</w:t>
      </w:r>
      <w:r w:rsidR="00FB735A">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skutkom nie można było zapobiec, w szczególności działania wojenne, akty terroru, rozruchy, strajki pracownicze klęski żywiołowe, wypadek, pożar, decyzje organów wła</w:t>
      </w:r>
      <w:r w:rsidR="00FB735A">
        <w:rPr>
          <w:rFonts w:ascii="Arial" w:eastAsia="Arial" w:hAnsi="Arial" w:cs="Arial"/>
          <w:color w:val="auto"/>
          <w:sz w:val="20"/>
          <w:szCs w:val="20"/>
          <w:lang w:eastAsia="en-US" w:bidi="ar-SA"/>
        </w:rPr>
        <w:t xml:space="preserve">dzy państwowej lub jakiekolwiek </w:t>
      </w:r>
      <w:r w:rsidRPr="00FA2352">
        <w:rPr>
          <w:rFonts w:ascii="Arial" w:eastAsia="Arial" w:hAnsi="Arial" w:cs="Arial"/>
          <w:color w:val="auto"/>
          <w:sz w:val="20"/>
          <w:szCs w:val="20"/>
          <w:lang w:eastAsia="en-US" w:bidi="ar-SA"/>
        </w:rPr>
        <w:t>inne</w:t>
      </w:r>
      <w:r w:rsidR="00624295">
        <w:rPr>
          <w:rFonts w:ascii="Arial" w:eastAsia="Arial" w:hAnsi="Arial" w:cs="Arial"/>
          <w:color w:val="auto"/>
          <w:sz w:val="20"/>
          <w:szCs w:val="20"/>
          <w:lang w:eastAsia="en-US" w:bidi="ar-SA"/>
        </w:rPr>
        <w:t xml:space="preserve"> zdarzenie </w:t>
      </w:r>
      <w:r w:rsidRPr="00FA2352">
        <w:rPr>
          <w:rFonts w:ascii="Arial" w:eastAsia="Arial" w:hAnsi="Arial" w:cs="Arial"/>
          <w:color w:val="auto"/>
          <w:sz w:val="20"/>
          <w:szCs w:val="20"/>
          <w:lang w:eastAsia="en-US" w:bidi="ar-SA"/>
        </w:rPr>
        <w:t>losowe, w wyniku którego nastąpiło skażenie</w:t>
      </w:r>
      <w:r w:rsidR="00836B08">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lub zatrucie chemiczne bądź radioaktywne</w:t>
      </w:r>
      <w:r w:rsidR="00624295">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osób, nieruchomości lub rzeczy ruchomych.</w:t>
      </w:r>
    </w:p>
    <w:p w14:paraId="4782C98A" w14:textId="77777777" w:rsidR="003B7636" w:rsidRPr="00FA2352"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09" w:name="bookmark150"/>
      <w:bookmarkStart w:id="110" w:name="bookmark151"/>
      <w:bookmarkEnd w:id="109"/>
      <w:bookmarkEnd w:id="110"/>
      <w:r w:rsidRPr="00FA2352">
        <w:rPr>
          <w:rFonts w:ascii="Arial" w:eastAsia="Arial" w:hAnsi="Arial" w:cs="Arial"/>
          <w:color w:val="auto"/>
          <w:sz w:val="20"/>
          <w:szCs w:val="20"/>
          <w:lang w:eastAsia="en-US" w:bidi="ar-SA"/>
        </w:rPr>
        <w:t xml:space="preserve">Czas trwania Siły Wyższej będzie odpowiednio uwzględniony w terminie realizacji </w:t>
      </w:r>
      <w:r w:rsidR="00BB729B">
        <w:rPr>
          <w:rFonts w:ascii="Arial" w:eastAsia="Arial" w:hAnsi="Arial" w:cs="Arial"/>
          <w:color w:val="auto"/>
          <w:sz w:val="20"/>
          <w:szCs w:val="20"/>
          <w:lang w:eastAsia="en-US" w:bidi="ar-SA"/>
        </w:rPr>
        <w:t>usług</w:t>
      </w:r>
      <w:r w:rsidR="00BB729B" w:rsidRPr="00FA2352">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określonym w Umowie. Gdyby okres ten wynosił więcej niż </w:t>
      </w:r>
      <w:r w:rsidR="00E909D1">
        <w:rPr>
          <w:rFonts w:ascii="Arial" w:eastAsia="Arial" w:hAnsi="Arial" w:cs="Arial"/>
          <w:color w:val="auto"/>
          <w:sz w:val="20"/>
          <w:szCs w:val="20"/>
          <w:lang w:eastAsia="en-US" w:bidi="ar-SA"/>
        </w:rPr>
        <w:t>30 dni</w:t>
      </w:r>
      <w:r w:rsidRPr="00FA2352">
        <w:rPr>
          <w:rFonts w:ascii="Arial" w:eastAsia="Arial" w:hAnsi="Arial" w:cs="Arial"/>
          <w:color w:val="auto"/>
          <w:sz w:val="20"/>
          <w:szCs w:val="20"/>
          <w:lang w:eastAsia="en-US" w:bidi="ar-SA"/>
        </w:rPr>
        <w:t>, obie Strony</w:t>
      </w:r>
      <w:r w:rsidR="00836B08">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ustalą</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nowe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wa</w:t>
      </w:r>
      <w:r w:rsidR="006D40F6">
        <w:rPr>
          <w:rFonts w:ascii="Arial" w:eastAsia="Arial" w:hAnsi="Arial" w:cs="Arial"/>
          <w:color w:val="auto"/>
          <w:sz w:val="20"/>
          <w:szCs w:val="20"/>
          <w:lang w:eastAsia="en-US" w:bidi="ar-SA"/>
        </w:rPr>
        <w:t xml:space="preserve">runki </w:t>
      </w:r>
      <w:r w:rsidRPr="00FA2352">
        <w:rPr>
          <w:rFonts w:ascii="Arial" w:eastAsia="Arial" w:hAnsi="Arial" w:cs="Arial"/>
          <w:color w:val="auto"/>
          <w:sz w:val="20"/>
          <w:szCs w:val="20"/>
          <w:lang w:eastAsia="en-US" w:bidi="ar-SA"/>
        </w:rPr>
        <w:t>współpracy na piśmie.</w:t>
      </w:r>
      <w:r w:rsidR="009672DD">
        <w:rPr>
          <w:rFonts w:ascii="Arial" w:eastAsia="Arial" w:hAnsi="Arial" w:cs="Arial"/>
          <w:color w:val="auto"/>
          <w:sz w:val="20"/>
          <w:szCs w:val="20"/>
          <w:lang w:eastAsia="en-US" w:bidi="ar-SA"/>
        </w:rPr>
        <w:t xml:space="preserve"> W przypadku braku możliwości dojścia do porozumienia w drodze negocjacji, </w:t>
      </w:r>
      <w:r w:rsidR="000B4A6A">
        <w:rPr>
          <w:rFonts w:ascii="Arial" w:eastAsia="Arial" w:hAnsi="Arial" w:cs="Arial"/>
          <w:color w:val="auto"/>
          <w:sz w:val="20"/>
          <w:szCs w:val="20"/>
          <w:lang w:eastAsia="en-US" w:bidi="ar-SA"/>
        </w:rPr>
        <w:t>każda ze Stron ma prawo złożenia oświadczenia o rozwiązaniu Umowy bez okresu wypowiedzenia.</w:t>
      </w:r>
    </w:p>
    <w:p w14:paraId="35B3E853" w14:textId="2156AF69" w:rsidR="00605637" w:rsidRPr="0067645C" w:rsidRDefault="003B7636" w:rsidP="006812B1">
      <w:pPr>
        <w:numPr>
          <w:ilvl w:val="0"/>
          <w:numId w:val="5"/>
        </w:numPr>
        <w:spacing w:line="360" w:lineRule="auto"/>
        <w:ind w:left="426" w:hanging="426"/>
        <w:jc w:val="both"/>
        <w:rPr>
          <w:rFonts w:ascii="Arial" w:eastAsia="Arial" w:hAnsi="Arial" w:cs="Arial"/>
          <w:color w:val="auto"/>
          <w:sz w:val="20"/>
          <w:szCs w:val="20"/>
          <w:lang w:eastAsia="en-US" w:bidi="ar-SA"/>
        </w:rPr>
      </w:pPr>
      <w:bookmarkStart w:id="111" w:name="bookmark152"/>
      <w:bookmarkEnd w:id="111"/>
      <w:r w:rsidRPr="00FA2352">
        <w:rPr>
          <w:rFonts w:ascii="Arial" w:eastAsia="Arial" w:hAnsi="Arial" w:cs="Arial"/>
          <w:color w:val="auto"/>
          <w:sz w:val="20"/>
          <w:szCs w:val="20"/>
          <w:lang w:eastAsia="en-US" w:bidi="ar-SA"/>
        </w:rPr>
        <w:t>Ta ze Stron, która nie jest w stanie wywiązać się ze swoic</w:t>
      </w:r>
      <w:r>
        <w:rPr>
          <w:rFonts w:ascii="Arial" w:eastAsia="Arial" w:hAnsi="Arial" w:cs="Arial"/>
          <w:color w:val="auto"/>
          <w:sz w:val="20"/>
          <w:szCs w:val="20"/>
          <w:lang w:eastAsia="en-US" w:bidi="ar-SA"/>
        </w:rPr>
        <w:t>h zobowiązań z powodu działania</w:t>
      </w:r>
      <w:r w:rsidR="008539B1">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Siły Wyższej jest zobowiązana powiadomić na piśmie niezwłocznie drugą ze Stron o tym</w:t>
      </w:r>
      <w:r w:rsidR="00836B08">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fakcie nie później niż w ciągu </w:t>
      </w:r>
      <w:r w:rsidR="00E909D1">
        <w:rPr>
          <w:rFonts w:ascii="Arial" w:eastAsia="Arial" w:hAnsi="Arial" w:cs="Arial"/>
          <w:color w:val="auto"/>
          <w:sz w:val="20"/>
          <w:szCs w:val="20"/>
          <w:lang w:eastAsia="en-US" w:bidi="ar-SA"/>
        </w:rPr>
        <w:t xml:space="preserve">2 dni </w:t>
      </w:r>
      <w:r w:rsidRPr="00FA2352">
        <w:rPr>
          <w:rFonts w:ascii="Arial" w:eastAsia="Arial" w:hAnsi="Arial" w:cs="Arial"/>
          <w:color w:val="auto"/>
          <w:sz w:val="20"/>
          <w:szCs w:val="20"/>
          <w:lang w:eastAsia="en-US" w:bidi="ar-SA"/>
        </w:rPr>
        <w:t xml:space="preserve">od zaistnienia takich zdarzeń. Gdy działanie Siły </w:t>
      </w:r>
      <w:r w:rsidR="006D40F6">
        <w:rPr>
          <w:rFonts w:ascii="Arial" w:eastAsia="Arial" w:hAnsi="Arial" w:cs="Arial"/>
          <w:color w:val="auto"/>
          <w:sz w:val="20"/>
          <w:szCs w:val="20"/>
          <w:lang w:eastAsia="en-US" w:bidi="ar-SA"/>
        </w:rPr>
        <w:t xml:space="preserve">Wyższej ustaje, </w:t>
      </w:r>
      <w:r w:rsidRPr="00FA2352">
        <w:rPr>
          <w:rFonts w:ascii="Arial" w:eastAsia="Arial" w:hAnsi="Arial" w:cs="Arial"/>
          <w:color w:val="auto"/>
          <w:sz w:val="20"/>
          <w:szCs w:val="20"/>
          <w:lang w:eastAsia="en-US" w:bidi="ar-SA"/>
        </w:rPr>
        <w:t>druga ze Stron powinna zostać powiadomiona o tym bez zwłoki. Niedopełnienie powyższego</w:t>
      </w:r>
      <w:r w:rsidR="006D40F6">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wymogu powoduje utratę praw do powoływania się na zaistnienie Siły Wyższej.</w:t>
      </w:r>
    </w:p>
    <w:p w14:paraId="2AD1FB72" w14:textId="77777777" w:rsidR="006D69F9" w:rsidRPr="00FA2352" w:rsidRDefault="006D69F9" w:rsidP="006D69F9">
      <w:pPr>
        <w:spacing w:line="360" w:lineRule="auto"/>
        <w:ind w:left="426"/>
        <w:jc w:val="both"/>
        <w:rPr>
          <w:rFonts w:ascii="Arial" w:eastAsia="Arial" w:hAnsi="Arial" w:cs="Arial"/>
          <w:color w:val="auto"/>
          <w:sz w:val="20"/>
          <w:szCs w:val="20"/>
          <w:lang w:eastAsia="en-US" w:bidi="ar-SA"/>
        </w:rPr>
      </w:pPr>
    </w:p>
    <w:p w14:paraId="153C2091" w14:textId="1594173A"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B7636">
        <w:rPr>
          <w:rFonts w:ascii="Arial" w:eastAsia="Arial" w:hAnsi="Arial" w:cs="Arial"/>
          <w:b/>
          <w:bCs/>
          <w:color w:val="auto"/>
          <w:sz w:val="20"/>
          <w:szCs w:val="20"/>
          <w:lang w:eastAsia="en-US" w:bidi="ar-SA"/>
        </w:rPr>
        <w:t>1</w:t>
      </w:r>
      <w:r w:rsidR="003E62CF">
        <w:rPr>
          <w:rFonts w:ascii="Arial" w:eastAsia="Arial" w:hAnsi="Arial" w:cs="Arial"/>
          <w:b/>
          <w:bCs/>
          <w:color w:val="auto"/>
          <w:sz w:val="20"/>
          <w:szCs w:val="20"/>
          <w:lang w:eastAsia="en-US" w:bidi="ar-SA"/>
        </w:rPr>
        <w:t>0</w:t>
      </w:r>
      <w:r w:rsidR="00FC288A">
        <w:rPr>
          <w:rFonts w:ascii="Arial" w:eastAsia="Arial" w:hAnsi="Arial" w:cs="Arial"/>
          <w:b/>
          <w:bCs/>
          <w:color w:val="auto"/>
          <w:sz w:val="20"/>
          <w:szCs w:val="20"/>
          <w:lang w:eastAsia="en-US" w:bidi="ar-SA"/>
        </w:rPr>
        <w:t xml:space="preserve"> </w:t>
      </w:r>
    </w:p>
    <w:p w14:paraId="3EBA211C"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KLAUZULA ANTYKORUPCYJNA</w:t>
      </w:r>
    </w:p>
    <w:p w14:paraId="0594FF20" w14:textId="77777777" w:rsidR="003B7636" w:rsidRPr="00FA2352"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00C1AD5" w14:textId="77777777" w:rsidR="003B7636" w:rsidRPr="00FA2352"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zaświadcza, że wdrożyła proce</w:t>
      </w:r>
      <w:r>
        <w:rPr>
          <w:rFonts w:ascii="Arial" w:eastAsia="Times New Roman" w:hAnsi="Arial" w:cs="Arial"/>
          <w:color w:val="auto"/>
          <w:sz w:val="20"/>
          <w:szCs w:val="20"/>
          <w:lang w:eastAsia="ar-SA" w:bidi="ar-SA"/>
        </w:rPr>
        <w:t xml:space="preserve">dury przeciwdziałania korupcji </w:t>
      </w:r>
      <w:r w:rsidRPr="00FA2352">
        <w:rPr>
          <w:rFonts w:ascii="Arial" w:eastAsia="Times New Roman" w:hAnsi="Arial" w:cs="Arial"/>
          <w:color w:val="auto"/>
          <w:sz w:val="20"/>
          <w:szCs w:val="20"/>
          <w:lang w:eastAsia="ar-SA" w:bidi="ar-SA"/>
        </w:rPr>
        <w:t>i konfliktowi interesów.</w:t>
      </w:r>
    </w:p>
    <w:p w14:paraId="2B6E3DAA"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w:t>
      </w:r>
      <w:r w:rsidR="006E3E11">
        <w:rPr>
          <w:rFonts w:ascii="Arial" w:eastAsia="Times New Roman" w:hAnsi="Arial" w:cs="Arial"/>
          <w:color w:val="auto"/>
          <w:sz w:val="20"/>
          <w:szCs w:val="20"/>
          <w:lang w:eastAsia="ar-SA" w:bidi="ar-SA"/>
        </w:rPr>
        <w:t xml:space="preserve">czania i przyjmowania </w:t>
      </w:r>
      <w:r w:rsidR="006E3E11" w:rsidRPr="00836B08">
        <w:rPr>
          <w:rFonts w:ascii="Arial" w:eastAsia="Times New Roman" w:hAnsi="Arial" w:cs="Arial"/>
          <w:color w:val="auto"/>
          <w:sz w:val="20"/>
          <w:szCs w:val="20"/>
          <w:lang w:eastAsia="ar-SA" w:bidi="ar-SA"/>
        </w:rPr>
        <w:t xml:space="preserve">upominków </w:t>
      </w:r>
      <w:r w:rsidRPr="00836B08">
        <w:rPr>
          <w:rFonts w:ascii="Arial" w:eastAsia="Times New Roman" w:hAnsi="Arial" w:cs="Arial"/>
          <w:color w:val="auto"/>
          <w:sz w:val="20"/>
          <w:szCs w:val="20"/>
          <w:lang w:eastAsia="ar-SA" w:bidi="ar-SA"/>
        </w:rPr>
        <w:t>oraz anonimowego zgłaszania i wyjaśniania nieprawidłowości, zarówno bezpośrednio, jak i działając poprzez kontrolowane lub powiązane podmioty gospodarcze Stron.</w:t>
      </w:r>
    </w:p>
    <w:p w14:paraId="3F4065E5"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 xml:space="preserve">Strony zapewniają, że w związku z zawarciem i realizacją niniejszej Umowy żadna ze Stron, ani żaden z ich właścicieli, udziałowców, akcjonariuszy, członków zarządu, dyrektorów, pracowników, </w:t>
      </w:r>
      <w:r w:rsidRPr="00836B08">
        <w:rPr>
          <w:rFonts w:ascii="Arial" w:eastAsia="Times New Roman" w:hAnsi="Arial" w:cs="Arial"/>
          <w:color w:val="auto"/>
          <w:sz w:val="20"/>
          <w:szCs w:val="20"/>
          <w:lang w:eastAsia="ar-SA" w:bidi="ar-SA"/>
        </w:rPr>
        <w:lastRenderedPageBreak/>
        <w:t>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491D271" w14:textId="4F3B90F5" w:rsidR="003B7636" w:rsidRPr="006D69F9" w:rsidRDefault="003B7636" w:rsidP="006812B1">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członkowi zarządu, dyrektorowi, pracownikowi, ani agentowi Strony lub któregokolwiek kontrolowanego lub powiązanego podmiotu gospodarczego Stron,</w:t>
      </w:r>
    </w:p>
    <w:p w14:paraId="09430123" w14:textId="7CB53E6B" w:rsidR="003B7636" w:rsidRPr="006D69F9" w:rsidRDefault="003B7636" w:rsidP="006812B1">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B474C46" w14:textId="77777777" w:rsidR="006D69F9" w:rsidRDefault="003B7636" w:rsidP="006812B1">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partii politycznej, członkowi partii politycznej, ani kandydatowi na urząd państwowy;</w:t>
      </w:r>
    </w:p>
    <w:p w14:paraId="1F847A00" w14:textId="799E1AFF" w:rsidR="003B7636" w:rsidRPr="00C32405" w:rsidRDefault="003B7636" w:rsidP="00BD2695">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C32405">
        <w:rPr>
          <w:rFonts w:ascii="Arial" w:eastAsia="Times New Roman" w:hAnsi="Arial" w:cs="Arial"/>
          <w:color w:val="auto"/>
          <w:sz w:val="20"/>
          <w:szCs w:val="20"/>
          <w:lang w:eastAsia="ar-SA" w:bidi="ar-SA"/>
        </w:rPr>
        <w:t>agentowi ani pośrednikowi w zamian za opłacenie kogokolwiek z wyżej wymienionych; ani też</w:t>
      </w:r>
      <w:r w:rsidR="00C32405">
        <w:rPr>
          <w:rFonts w:ascii="Arial" w:eastAsia="Times New Roman" w:hAnsi="Arial" w:cs="Arial"/>
          <w:color w:val="auto"/>
          <w:sz w:val="20"/>
          <w:szCs w:val="20"/>
          <w:lang w:eastAsia="ar-SA" w:bidi="ar-SA"/>
        </w:rPr>
        <w:t xml:space="preserve"> </w:t>
      </w:r>
      <w:r w:rsidRPr="00C32405">
        <w:rPr>
          <w:rFonts w:ascii="Arial" w:eastAsia="Times New Roman" w:hAnsi="Arial" w:cs="Arial"/>
          <w:color w:val="auto"/>
          <w:sz w:val="20"/>
          <w:szCs w:val="20"/>
          <w:lang w:eastAsia="ar-SA" w:bidi="ar-SA"/>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8491463"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69FF141"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836B08">
          <w:rPr>
            <w:rStyle w:val="Hipercze"/>
            <w:rFonts w:ascii="Arial" w:eastAsia="Times New Roman" w:hAnsi="Arial" w:cs="Arial"/>
            <w:sz w:val="20"/>
            <w:szCs w:val="20"/>
            <w:lang w:eastAsia="ar-SA" w:bidi="ar-SA"/>
          </w:rPr>
          <w:t>anonim.adm@orlen.pl</w:t>
        </w:r>
      </w:hyperlink>
    </w:p>
    <w:p w14:paraId="20F73BE8" w14:textId="77777777" w:rsidR="003B7636" w:rsidRPr="00836B08" w:rsidRDefault="003B7636" w:rsidP="006812B1">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7C1FF55" w14:textId="77777777" w:rsidR="003B7636" w:rsidRPr="0021646F" w:rsidRDefault="003B7636" w:rsidP="006E3E11">
      <w:pPr>
        <w:widowControl/>
        <w:suppressAutoHyphens/>
        <w:spacing w:line="360" w:lineRule="auto"/>
        <w:ind w:left="426"/>
        <w:jc w:val="both"/>
        <w:rPr>
          <w:rFonts w:ascii="Arial" w:eastAsia="Times New Roman" w:hAnsi="Arial" w:cs="Arial"/>
          <w:color w:val="auto"/>
          <w:sz w:val="20"/>
          <w:szCs w:val="20"/>
          <w:lang w:eastAsia="ar-SA" w:bidi="ar-SA"/>
        </w:rPr>
      </w:pPr>
    </w:p>
    <w:p w14:paraId="786D47BA" w14:textId="77777777" w:rsidR="00FC288A" w:rsidRDefault="00092E79" w:rsidP="00624295">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sidR="003B7636">
        <w:rPr>
          <w:rFonts w:ascii="Arial" w:eastAsia="Arial" w:hAnsi="Arial" w:cs="Arial"/>
          <w:b/>
          <w:bCs/>
          <w:color w:val="auto"/>
          <w:sz w:val="20"/>
          <w:szCs w:val="20"/>
          <w:lang w:eastAsia="en-US" w:bidi="ar-SA"/>
        </w:rPr>
        <w:t>1</w:t>
      </w:r>
      <w:r w:rsidR="003E62CF">
        <w:rPr>
          <w:rFonts w:ascii="Arial" w:eastAsia="Arial" w:hAnsi="Arial" w:cs="Arial"/>
          <w:b/>
          <w:bCs/>
          <w:color w:val="auto"/>
          <w:sz w:val="20"/>
          <w:szCs w:val="20"/>
          <w:lang w:eastAsia="en-US" w:bidi="ar-SA"/>
        </w:rPr>
        <w:t>1</w:t>
      </w:r>
      <w:r w:rsidR="00FC288A">
        <w:rPr>
          <w:rFonts w:ascii="Arial" w:eastAsia="Arial" w:hAnsi="Arial" w:cs="Arial"/>
          <w:b/>
          <w:bCs/>
          <w:color w:val="auto"/>
          <w:sz w:val="20"/>
          <w:szCs w:val="20"/>
          <w:lang w:eastAsia="en-US" w:bidi="ar-SA"/>
        </w:rPr>
        <w:t xml:space="preserve"> </w:t>
      </w:r>
    </w:p>
    <w:p w14:paraId="1365A156"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KLAUZULA SANKCYJNA</w:t>
      </w:r>
    </w:p>
    <w:p w14:paraId="72548097" w14:textId="77777777" w:rsidR="00B06E7D" w:rsidRPr="006812B1" w:rsidRDefault="00B06E7D" w:rsidP="006812B1">
      <w:pPr>
        <w:pStyle w:val="H1"/>
        <w:keepLines/>
        <w:numPr>
          <w:ilvl w:val="0"/>
          <w:numId w:val="12"/>
        </w:numPr>
        <w:suppressAutoHyphens/>
        <w:outlineLvl w:val="0"/>
        <w:rPr>
          <w:rFonts w:ascii="Arial" w:hAnsi="Arial" w:cs="Arial"/>
          <w:sz w:val="20"/>
        </w:rPr>
      </w:pPr>
      <w:r w:rsidRPr="006812B1">
        <w:rPr>
          <w:rFonts w:ascii="Arial" w:hAnsi="Arial" w:cs="Arial"/>
          <w:sz w:val="20"/>
        </w:rPr>
        <w:t>Oświadczenia Stron</w:t>
      </w:r>
    </w:p>
    <w:p w14:paraId="2ED61A8A" w14:textId="77777777" w:rsidR="00B06E7D" w:rsidRPr="006812B1" w:rsidRDefault="00B06E7D" w:rsidP="00B06E7D">
      <w:pPr>
        <w:pStyle w:val="H2"/>
        <w:numPr>
          <w:ilvl w:val="0"/>
          <w:numId w:val="0"/>
        </w:numPr>
        <w:ind w:left="567"/>
        <w:rPr>
          <w:rFonts w:ascii="Arial" w:hAnsi="Arial" w:cs="Arial"/>
          <w:color w:val="auto"/>
          <w:sz w:val="20"/>
        </w:rPr>
      </w:pPr>
      <w:r w:rsidRPr="006812B1">
        <w:rPr>
          <w:rFonts w:ascii="Arial" w:hAnsi="Arial" w:cs="Arial"/>
          <w:color w:val="auto"/>
          <w:sz w:val="20"/>
        </w:rPr>
        <w:t>Każda ze Stron oświadcza, że zgodnie z jej najlepszą wiedzą, na dzień zawarcia Umowy zarówno ona, jak i jej podmioty zależne, dominujące oraz członkowie jej organów oraz osoby działające w jej imieniu i na jej rzecz:</w:t>
      </w:r>
    </w:p>
    <w:p w14:paraId="66C4F95F"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6812B1">
        <w:rPr>
          <w:rFonts w:ascii="Arial" w:hAnsi="Arial" w:cs="Arial"/>
          <w:b/>
          <w:bCs/>
          <w:color w:val="auto"/>
          <w:sz w:val="20"/>
        </w:rPr>
        <w:t>Przepisy Sankcyjne</w:t>
      </w:r>
      <w:r w:rsidRPr="006812B1">
        <w:rPr>
          <w:rFonts w:ascii="Arial" w:hAnsi="Arial" w:cs="Arial"/>
          <w:color w:val="auto"/>
          <w:sz w:val="20"/>
        </w:rPr>
        <w:t>”);</w:t>
      </w:r>
    </w:p>
    <w:p w14:paraId="2D9F982A"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 xml:space="preserve">nie są objęte jakimikolwiek sankcjami, w tym ekonomicznymi, embargami handlowymi lub innymi środkami restrykcyjnymi nałożonymi na podstawie Przepisów Sankcyjnych oraz nie </w:t>
      </w:r>
      <w:r w:rsidRPr="006812B1">
        <w:rPr>
          <w:rFonts w:ascii="Arial" w:hAnsi="Arial" w:cs="Arial"/>
          <w:color w:val="auto"/>
          <w:sz w:val="20"/>
        </w:rPr>
        <w:lastRenderedPageBreak/>
        <w:t>są osobami prawnymi lub fizycznymi, z którymi Przepisy Sankcyjne zabraniają przeprowadzenia transakcji (dalej: „</w:t>
      </w:r>
      <w:r w:rsidRPr="006812B1">
        <w:rPr>
          <w:rFonts w:ascii="Arial" w:hAnsi="Arial" w:cs="Arial"/>
          <w:b/>
          <w:bCs/>
          <w:color w:val="auto"/>
          <w:sz w:val="20"/>
        </w:rPr>
        <w:t>Podmiot Objęty Sankcjami</w:t>
      </w:r>
      <w:r w:rsidRPr="006812B1">
        <w:rPr>
          <w:rFonts w:ascii="Arial" w:hAnsi="Arial" w:cs="Arial"/>
          <w:color w:val="auto"/>
          <w:sz w:val="20"/>
        </w:rPr>
        <w:t>”);</w:t>
      </w:r>
    </w:p>
    <w:p w14:paraId="5E9D5740"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są bezpośrednio lub pośrednio własnością lub nie są kontrolowane przez osoby prawne lub fizyczne spełniające kryteria opisane w pkt. (ii) powyżej;</w:t>
      </w:r>
    </w:p>
    <w:p w14:paraId="552923D7"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zamieszkują lub nie posiadają siedziby lub głównego miejsca działalności w państwie objętym Przepisami Sankcyjnymi lub nie są utworzone pod prawem państwa objętego Przepisami Sankcyjnymi;</w:t>
      </w:r>
    </w:p>
    <w:p w14:paraId="2650D708" w14:textId="77777777" w:rsidR="00B06E7D" w:rsidRPr="006812B1" w:rsidRDefault="00B06E7D" w:rsidP="006812B1">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uczestniczą w żadnym postępowaniu lub dochodzeniu prowadzonym przeciwko nim w związku z naruszeniem jakichkolwiek Przepisów Sankcyjnych.</w:t>
      </w:r>
    </w:p>
    <w:p w14:paraId="06562547" w14:textId="77777777" w:rsidR="00B06E7D" w:rsidRPr="006812B1" w:rsidRDefault="00B06E7D" w:rsidP="006812B1">
      <w:pPr>
        <w:pStyle w:val="H1"/>
        <w:keepLines/>
        <w:numPr>
          <w:ilvl w:val="0"/>
          <w:numId w:val="12"/>
        </w:numPr>
        <w:suppressAutoHyphens/>
        <w:outlineLvl w:val="0"/>
        <w:rPr>
          <w:rFonts w:ascii="Arial" w:hAnsi="Arial" w:cs="Arial"/>
          <w:sz w:val="20"/>
        </w:rPr>
      </w:pPr>
      <w:r w:rsidRPr="006812B1">
        <w:rPr>
          <w:rFonts w:ascii="Arial" w:hAnsi="Arial" w:cs="Arial"/>
          <w:sz w:val="20"/>
        </w:rPr>
        <w:t>Zobowiązania STRON</w:t>
      </w:r>
    </w:p>
    <w:p w14:paraId="31E0C054"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Każda ze Stron zobowiązuje się, że w okresie obowiązywania Umowy:</w:t>
      </w:r>
    </w:p>
    <w:p w14:paraId="163F1E73" w14:textId="77777777" w:rsidR="00B06E7D" w:rsidRPr="006812B1" w:rsidRDefault="00B06E7D" w:rsidP="006812B1">
      <w:pPr>
        <w:pStyle w:val="H3"/>
        <w:numPr>
          <w:ilvl w:val="2"/>
          <w:numId w:val="14"/>
        </w:numPr>
        <w:tabs>
          <w:tab w:val="clear" w:pos="850"/>
        </w:tabs>
        <w:suppressAutoHyphens/>
        <w:outlineLvl w:val="2"/>
        <w:rPr>
          <w:rFonts w:ascii="Arial" w:hAnsi="Arial" w:cs="Arial"/>
          <w:sz w:val="20"/>
        </w:rPr>
      </w:pPr>
      <w:r w:rsidRPr="006812B1">
        <w:rPr>
          <w:rFonts w:ascii="Arial" w:hAnsi="Arial" w:cs="Arial"/>
          <w:sz w:val="20"/>
        </w:rPr>
        <w:t>zarówno ona, jak i jej podmioty zależne oraz członkowie jej organów oraz osoby działające w jej imieniu i na jej rzecz będą prowadzić działalność zgodnie z Przepisami Sankcyjnymi;</w:t>
      </w:r>
    </w:p>
    <w:p w14:paraId="0E7FE3A5" w14:textId="77777777" w:rsidR="00B06E7D" w:rsidRPr="006812B1" w:rsidRDefault="00B06E7D" w:rsidP="006812B1">
      <w:pPr>
        <w:pStyle w:val="H3"/>
        <w:numPr>
          <w:ilvl w:val="2"/>
          <w:numId w:val="14"/>
        </w:numPr>
        <w:tabs>
          <w:tab w:val="clear" w:pos="850"/>
        </w:tabs>
        <w:suppressAutoHyphens/>
        <w:outlineLvl w:val="2"/>
        <w:rPr>
          <w:rFonts w:ascii="Arial" w:hAnsi="Arial" w:cs="Arial"/>
          <w:sz w:val="20"/>
        </w:rPr>
      </w:pPr>
      <w:r w:rsidRPr="006812B1">
        <w:rPr>
          <w:rFonts w:ascii="Arial" w:hAnsi="Arial" w:cs="Arial"/>
          <w:sz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B4CD774" w14:textId="77777777" w:rsidR="00B06E7D" w:rsidRPr="006812B1" w:rsidRDefault="00B06E7D" w:rsidP="006812B1">
      <w:pPr>
        <w:pStyle w:val="H3"/>
        <w:numPr>
          <w:ilvl w:val="2"/>
          <w:numId w:val="14"/>
        </w:numPr>
        <w:suppressAutoHyphens/>
        <w:outlineLvl w:val="2"/>
        <w:rPr>
          <w:rFonts w:ascii="Arial" w:hAnsi="Arial" w:cs="Arial"/>
          <w:sz w:val="20"/>
        </w:rPr>
      </w:pPr>
      <w:r w:rsidRPr="006812B1">
        <w:rPr>
          <w:rFonts w:ascii="Arial" w:hAnsi="Arial" w:cs="Arial"/>
          <w:sz w:val="20"/>
        </w:rPr>
        <w:t>wszelkie oświadczenia złożone w pkt. 1 pozostaną prawdziwe.</w:t>
      </w:r>
    </w:p>
    <w:p w14:paraId="2DF264EB"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471654CD" w14:textId="77777777"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W przypadku naruszenia zobowiązań określonych w pkt. 2.1 druga Strona uprawniona będzie do rozwiązania Umowy z winy Strony naruszającej zobowiązanie oraz do odszkodowania pokrywającego wszelkie szkody z tym związane.</w:t>
      </w:r>
    </w:p>
    <w:p w14:paraId="34683786" w14:textId="71566B4B" w:rsidR="00B06E7D" w:rsidRPr="006812B1" w:rsidRDefault="00B06E7D" w:rsidP="006812B1">
      <w:pPr>
        <w:pStyle w:val="H2"/>
        <w:numPr>
          <w:ilvl w:val="1"/>
          <w:numId w:val="12"/>
        </w:numPr>
        <w:suppressAutoHyphens/>
        <w:outlineLvl w:val="1"/>
        <w:rPr>
          <w:rFonts w:ascii="Arial" w:hAnsi="Arial" w:cs="Arial"/>
          <w:sz w:val="20"/>
        </w:rPr>
      </w:pPr>
      <w:r w:rsidRPr="006812B1">
        <w:rPr>
          <w:rFonts w:ascii="Arial" w:hAnsi="Arial" w:cs="Arial"/>
          <w:sz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EAA3DC1" w14:textId="62A6B723" w:rsidR="00FC288A" w:rsidRDefault="00092E79" w:rsidP="007350F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lastRenderedPageBreak/>
        <w:t xml:space="preserve">§ </w:t>
      </w:r>
      <w:r w:rsidR="003B7636">
        <w:rPr>
          <w:rFonts w:ascii="Arial" w:eastAsia="Arial" w:hAnsi="Arial" w:cs="Arial"/>
          <w:b/>
          <w:bCs/>
          <w:color w:val="auto"/>
          <w:sz w:val="20"/>
          <w:szCs w:val="20"/>
          <w:lang w:eastAsia="en-US" w:bidi="ar-SA"/>
        </w:rPr>
        <w:t>1</w:t>
      </w:r>
      <w:r w:rsidR="003E62CF">
        <w:rPr>
          <w:rFonts w:ascii="Arial" w:eastAsia="Arial" w:hAnsi="Arial" w:cs="Arial"/>
          <w:b/>
          <w:bCs/>
          <w:color w:val="auto"/>
          <w:sz w:val="20"/>
          <w:szCs w:val="20"/>
          <w:lang w:eastAsia="en-US" w:bidi="ar-SA"/>
        </w:rPr>
        <w:t>2</w:t>
      </w:r>
    </w:p>
    <w:p w14:paraId="27281FD9" w14:textId="51BE70A1" w:rsidR="00C47935" w:rsidRDefault="00C47935" w:rsidP="00624295">
      <w:pPr>
        <w:keepNext/>
        <w:keepLines/>
        <w:spacing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CZAS TRWANIA I ROZWIĄZANIE UMOWY</w:t>
      </w:r>
    </w:p>
    <w:p w14:paraId="6210E88A" w14:textId="77777777" w:rsidR="00C47935" w:rsidRDefault="00C47935" w:rsidP="007966C9">
      <w:pPr>
        <w:keepNext/>
        <w:keepLines/>
        <w:spacing w:line="360" w:lineRule="auto"/>
        <w:outlineLvl w:val="1"/>
        <w:rPr>
          <w:rFonts w:ascii="Arial" w:eastAsia="Arial" w:hAnsi="Arial" w:cs="Arial"/>
          <w:b/>
          <w:bCs/>
          <w:color w:val="auto"/>
          <w:sz w:val="20"/>
          <w:szCs w:val="20"/>
          <w:lang w:eastAsia="en-US" w:bidi="ar-SA"/>
        </w:rPr>
      </w:pPr>
    </w:p>
    <w:p w14:paraId="2BDBB564" w14:textId="77777777" w:rsidR="007966C9" w:rsidRPr="00D227AA" w:rsidRDefault="007966C9" w:rsidP="006812B1">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Strony Umowy ustaliły, że Umowa obowiązuje na czas nieokreślony od dnia jej podpisania.</w:t>
      </w:r>
    </w:p>
    <w:p w14:paraId="3879D4C4" w14:textId="5941AB70" w:rsidR="007966C9" w:rsidRPr="00D227AA" w:rsidRDefault="007966C9" w:rsidP="006812B1">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Umowa może zostać rozwiązana przez każdą ze Stron za porozumieniem Stron</w:t>
      </w:r>
      <w:r w:rsidR="000F592D" w:rsidRPr="00D227AA">
        <w:rPr>
          <w:rFonts w:ascii="Arial" w:eastAsia="Arial" w:hAnsi="Arial" w:cs="Arial"/>
          <w:bCs/>
          <w:color w:val="auto"/>
          <w:sz w:val="20"/>
          <w:szCs w:val="20"/>
          <w:lang w:eastAsia="en-US" w:bidi="ar-SA"/>
        </w:rPr>
        <w:t xml:space="preserve"> w każdym czasie</w:t>
      </w:r>
      <w:r w:rsidRPr="00D227AA">
        <w:rPr>
          <w:rFonts w:ascii="Arial" w:eastAsia="Arial" w:hAnsi="Arial" w:cs="Arial"/>
          <w:bCs/>
          <w:color w:val="auto"/>
          <w:sz w:val="20"/>
          <w:szCs w:val="20"/>
          <w:lang w:eastAsia="en-US" w:bidi="ar-SA"/>
        </w:rPr>
        <w:t xml:space="preserve"> lub z zachowaniem 3 - miesięcznego okresu wypowiedzenia, ze skutkiem na koniec miesiąca bez podawania przyczyny.</w:t>
      </w:r>
    </w:p>
    <w:p w14:paraId="079CC4AA" w14:textId="70DA417B" w:rsidR="007966C9" w:rsidRPr="00D227AA" w:rsidRDefault="000F592D" w:rsidP="006812B1">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Zamawiający</w:t>
      </w:r>
      <w:r w:rsidR="007966C9" w:rsidRPr="00D227AA">
        <w:rPr>
          <w:rFonts w:ascii="Arial" w:eastAsia="Arial" w:hAnsi="Arial" w:cs="Arial"/>
          <w:bCs/>
          <w:color w:val="auto"/>
          <w:sz w:val="20"/>
          <w:szCs w:val="20"/>
          <w:lang w:eastAsia="en-US" w:bidi="ar-SA"/>
        </w:rPr>
        <w:t xml:space="preserve"> zastrzega sobie prawo do rozwiązania Umowy bez zachowania okresu wypowiedzenia w następujących przypadkach: </w:t>
      </w:r>
    </w:p>
    <w:p w14:paraId="243170AC" w14:textId="60BA14DB" w:rsidR="007966C9" w:rsidRPr="00976E9F" w:rsidRDefault="007966C9" w:rsidP="006812B1">
      <w:pPr>
        <w:pStyle w:val="Akapitzlist"/>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niewykonywania lub nienależytego wykonywania zobowiązań umownych przez Sprzedającego</w:t>
      </w:r>
      <w:r w:rsidR="00D227AA">
        <w:rPr>
          <w:rFonts w:ascii="Arial" w:eastAsia="Arial" w:hAnsi="Arial" w:cs="Arial"/>
          <w:bCs/>
          <w:color w:val="auto"/>
          <w:sz w:val="20"/>
          <w:szCs w:val="20"/>
          <w:lang w:eastAsia="en-US" w:bidi="ar-SA"/>
        </w:rPr>
        <w:t xml:space="preserve"> </w:t>
      </w:r>
      <w:r w:rsidRPr="00976E9F">
        <w:rPr>
          <w:rFonts w:ascii="Arial" w:eastAsia="Arial" w:hAnsi="Arial" w:cs="Arial"/>
          <w:bCs/>
          <w:color w:val="auto"/>
          <w:sz w:val="20"/>
          <w:szCs w:val="20"/>
          <w:lang w:eastAsia="en-US" w:bidi="ar-SA"/>
        </w:rPr>
        <w:t>po uprzednim wezwaniu Sprzedającego do prawidłowego wykonywania Umowy</w:t>
      </w:r>
      <w:r w:rsidR="00C32405">
        <w:rPr>
          <w:rFonts w:ascii="Arial" w:eastAsia="Arial" w:hAnsi="Arial" w:cs="Arial"/>
          <w:bCs/>
          <w:color w:val="auto"/>
          <w:sz w:val="20"/>
          <w:szCs w:val="20"/>
          <w:lang w:eastAsia="en-US" w:bidi="ar-SA"/>
        </w:rPr>
        <w:t xml:space="preserve"> </w:t>
      </w:r>
      <w:r w:rsidRPr="00976E9F">
        <w:rPr>
          <w:rFonts w:ascii="Arial" w:eastAsia="Arial" w:hAnsi="Arial" w:cs="Arial"/>
          <w:bCs/>
          <w:color w:val="auto"/>
          <w:sz w:val="20"/>
          <w:szCs w:val="20"/>
          <w:lang w:eastAsia="en-US" w:bidi="ar-SA"/>
        </w:rPr>
        <w:t>w wyznaczonym terminie nie krótszym niż 7 dni i po bezskutecznym upływie tego terminu;</w:t>
      </w:r>
    </w:p>
    <w:p w14:paraId="17BC31D5" w14:textId="022076E2" w:rsidR="007966C9" w:rsidRPr="00976E9F" w:rsidRDefault="007966C9" w:rsidP="006812B1">
      <w:pPr>
        <w:pStyle w:val="Akapitzlist"/>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 xml:space="preserve">utraty przez Sprzedającego zdolności do wykonywania Zamówień w ramach </w:t>
      </w:r>
      <w:r w:rsidR="00C05AFD">
        <w:rPr>
          <w:rFonts w:ascii="Arial" w:eastAsia="Arial" w:hAnsi="Arial" w:cs="Arial"/>
          <w:bCs/>
          <w:color w:val="auto"/>
          <w:sz w:val="20"/>
          <w:szCs w:val="20"/>
          <w:lang w:eastAsia="en-US" w:bidi="ar-SA"/>
        </w:rPr>
        <w:t>p</w:t>
      </w:r>
      <w:r w:rsidRPr="00976E9F">
        <w:rPr>
          <w:rFonts w:ascii="Arial" w:eastAsia="Arial" w:hAnsi="Arial" w:cs="Arial"/>
          <w:bCs/>
          <w:color w:val="auto"/>
          <w:sz w:val="20"/>
          <w:szCs w:val="20"/>
          <w:lang w:eastAsia="en-US" w:bidi="ar-SA"/>
        </w:rPr>
        <w:t>rzedmiotu Umowy;</w:t>
      </w:r>
    </w:p>
    <w:p w14:paraId="3AF78B8B" w14:textId="3C126FA3" w:rsidR="007966C9" w:rsidRPr="00A87DE4" w:rsidRDefault="007966C9" w:rsidP="006812B1">
      <w:pPr>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powtarzających się opóźnień w realizacji Zamówień</w:t>
      </w:r>
      <w:r w:rsidR="009B52D2">
        <w:rPr>
          <w:rFonts w:ascii="Arial" w:eastAsia="Arial" w:hAnsi="Arial" w:cs="Arial"/>
          <w:bCs/>
          <w:color w:val="auto"/>
          <w:sz w:val="20"/>
          <w:szCs w:val="20"/>
          <w:lang w:eastAsia="en-US" w:bidi="ar-SA"/>
        </w:rPr>
        <w:t xml:space="preserve"> lub </w:t>
      </w:r>
      <w:r w:rsidR="00AF0535">
        <w:rPr>
          <w:rFonts w:ascii="Arial" w:eastAsia="Arial" w:hAnsi="Arial" w:cs="Arial"/>
          <w:bCs/>
          <w:color w:val="auto"/>
          <w:sz w:val="20"/>
          <w:szCs w:val="20"/>
          <w:lang w:eastAsia="en-US" w:bidi="ar-SA"/>
        </w:rPr>
        <w:t>wad Towaru</w:t>
      </w:r>
      <w:r w:rsidR="009B52D2">
        <w:rPr>
          <w:rFonts w:ascii="Arial" w:eastAsia="Arial" w:hAnsi="Arial" w:cs="Arial"/>
          <w:bCs/>
          <w:color w:val="auto"/>
          <w:sz w:val="20"/>
          <w:szCs w:val="20"/>
          <w:lang w:eastAsia="en-US" w:bidi="ar-SA"/>
        </w:rPr>
        <w:t xml:space="preserve"> przy kolejnych dostawach</w:t>
      </w:r>
      <w:r w:rsidRPr="00D227AA">
        <w:rPr>
          <w:rFonts w:ascii="Arial" w:eastAsia="Arial" w:hAnsi="Arial" w:cs="Arial"/>
          <w:bCs/>
          <w:color w:val="auto"/>
          <w:sz w:val="20"/>
          <w:szCs w:val="20"/>
          <w:lang w:eastAsia="en-US" w:bidi="ar-SA"/>
        </w:rPr>
        <w:t>, po uprzednim bezskutecznym wezwaniu Sprzedającego do zaprzestania dopuszczania się opóźnień</w:t>
      </w:r>
      <w:r w:rsidR="00AF0535">
        <w:rPr>
          <w:rFonts w:ascii="Arial" w:eastAsia="Arial" w:hAnsi="Arial" w:cs="Arial"/>
          <w:bCs/>
          <w:color w:val="auto"/>
          <w:sz w:val="20"/>
          <w:szCs w:val="20"/>
          <w:lang w:eastAsia="en-US" w:bidi="ar-SA"/>
        </w:rPr>
        <w:t xml:space="preserve"> oraz należytej realizacji Zamówień</w:t>
      </w:r>
      <w:r w:rsidRPr="00A87DE4">
        <w:rPr>
          <w:rFonts w:ascii="Arial" w:eastAsia="Arial" w:hAnsi="Arial" w:cs="Arial"/>
          <w:bCs/>
          <w:color w:val="auto"/>
          <w:sz w:val="20"/>
          <w:szCs w:val="20"/>
          <w:lang w:eastAsia="en-US" w:bidi="ar-SA"/>
        </w:rPr>
        <w:t>.</w:t>
      </w:r>
    </w:p>
    <w:p w14:paraId="45B122B2" w14:textId="1BA171D3" w:rsidR="007966C9" w:rsidRPr="00976E9F" w:rsidRDefault="007966C9" w:rsidP="006812B1">
      <w:pPr>
        <w:pStyle w:val="Akapitzlist"/>
        <w:keepNext/>
        <w:keepLines/>
        <w:numPr>
          <w:ilvl w:val="0"/>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Rozwiązanie lub wygaśnięcie Umowy nie uchyla obowiązków Sprzedającego w zakresie ochrony informacji związanych z Umową.</w:t>
      </w:r>
    </w:p>
    <w:p w14:paraId="378CE047" w14:textId="0BE32707" w:rsidR="007966C9" w:rsidRPr="00976E9F" w:rsidRDefault="007966C9" w:rsidP="006812B1">
      <w:pPr>
        <w:keepNext/>
        <w:keepLines/>
        <w:numPr>
          <w:ilvl w:val="0"/>
          <w:numId w:val="25"/>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 xml:space="preserve">W przypadku złożenia oświadczenia o rozwiązaniu Umowy przez </w:t>
      </w:r>
      <w:r w:rsidR="0067645C">
        <w:rPr>
          <w:rFonts w:ascii="Arial" w:eastAsia="Arial" w:hAnsi="Arial" w:cs="Arial"/>
          <w:bCs/>
          <w:color w:val="auto"/>
          <w:sz w:val="20"/>
          <w:szCs w:val="20"/>
          <w:lang w:eastAsia="en-US" w:bidi="ar-SA"/>
        </w:rPr>
        <w:t>Zamawiającego</w:t>
      </w:r>
      <w:r w:rsidRPr="00D227AA">
        <w:rPr>
          <w:rFonts w:ascii="Arial" w:eastAsia="Arial" w:hAnsi="Arial" w:cs="Arial"/>
          <w:bCs/>
          <w:color w:val="auto"/>
          <w:sz w:val="20"/>
          <w:szCs w:val="20"/>
          <w:lang w:eastAsia="en-US" w:bidi="ar-SA"/>
        </w:rPr>
        <w:t>, Sprzedający uprawniony jest do   otrzymania wynagrodzenia za Zamówienia, które zrealizował w ramach Umowy do chwili jej rozwiązania.</w:t>
      </w:r>
    </w:p>
    <w:p w14:paraId="0DD37A34" w14:textId="77777777" w:rsidR="00C47935" w:rsidRDefault="00C47935" w:rsidP="002A3C6E">
      <w:pPr>
        <w:keepNext/>
        <w:keepLines/>
        <w:spacing w:line="360" w:lineRule="auto"/>
        <w:outlineLvl w:val="1"/>
        <w:rPr>
          <w:rFonts w:ascii="Arial" w:eastAsia="Arial" w:hAnsi="Arial" w:cs="Arial"/>
          <w:b/>
          <w:bCs/>
          <w:color w:val="auto"/>
          <w:sz w:val="20"/>
          <w:szCs w:val="20"/>
          <w:lang w:eastAsia="en-US" w:bidi="ar-SA"/>
        </w:rPr>
      </w:pPr>
    </w:p>
    <w:p w14:paraId="4F089383" w14:textId="648CD764" w:rsidR="00C47935" w:rsidRDefault="00455C2B" w:rsidP="00455C2B">
      <w:pPr>
        <w:keepNext/>
        <w:keepLines/>
        <w:spacing w:line="360" w:lineRule="auto"/>
        <w:jc w:val="center"/>
        <w:outlineLvl w:val="1"/>
        <w:rPr>
          <w:rFonts w:ascii="Arial" w:eastAsia="Arial" w:hAnsi="Arial" w:cs="Arial"/>
          <w:b/>
          <w:bCs/>
          <w:color w:val="auto"/>
          <w:sz w:val="20"/>
          <w:szCs w:val="20"/>
          <w:lang w:eastAsia="en-US" w:bidi="ar-SA"/>
        </w:rPr>
      </w:pPr>
      <w:r w:rsidRPr="00455C2B">
        <w:rPr>
          <w:rFonts w:ascii="Arial" w:eastAsia="Arial" w:hAnsi="Arial" w:cs="Arial"/>
          <w:b/>
          <w:bCs/>
          <w:color w:val="auto"/>
          <w:sz w:val="20"/>
          <w:szCs w:val="20"/>
          <w:lang w:eastAsia="en-US" w:bidi="ar-SA"/>
        </w:rPr>
        <w:t>§ 1</w:t>
      </w:r>
      <w:r>
        <w:rPr>
          <w:rFonts w:ascii="Arial" w:eastAsia="Arial" w:hAnsi="Arial" w:cs="Arial"/>
          <w:b/>
          <w:bCs/>
          <w:color w:val="auto"/>
          <w:sz w:val="20"/>
          <w:szCs w:val="20"/>
          <w:lang w:eastAsia="en-US" w:bidi="ar-SA"/>
        </w:rPr>
        <w:t>3</w:t>
      </w:r>
      <w:r w:rsidRPr="00455C2B">
        <w:rPr>
          <w:rFonts w:ascii="Arial" w:eastAsia="Arial" w:hAnsi="Arial" w:cs="Arial"/>
          <w:b/>
          <w:bCs/>
          <w:color w:val="auto"/>
          <w:sz w:val="20"/>
          <w:szCs w:val="20"/>
          <w:lang w:eastAsia="en-US" w:bidi="ar-SA"/>
        </w:rPr>
        <w:t xml:space="preserve"> </w:t>
      </w:r>
    </w:p>
    <w:p w14:paraId="7410037B" w14:textId="77777777" w:rsidR="003B7636" w:rsidRPr="00FA2352" w:rsidRDefault="003B7636" w:rsidP="006E3E11">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POSTANOWIENIA KOŃCOWE</w:t>
      </w:r>
    </w:p>
    <w:p w14:paraId="4F35075A" w14:textId="77777777" w:rsidR="00455C2B" w:rsidRDefault="00455C2B" w:rsidP="002A3C6E">
      <w:pPr>
        <w:pStyle w:val="Akapitzlist"/>
        <w:rPr>
          <w:rFonts w:ascii="Arial" w:eastAsia="Arial" w:hAnsi="Arial" w:cs="Arial"/>
          <w:color w:val="auto"/>
          <w:sz w:val="20"/>
          <w:szCs w:val="20"/>
          <w:lang w:eastAsia="en-US" w:bidi="ar-SA"/>
        </w:rPr>
      </w:pPr>
    </w:p>
    <w:p w14:paraId="77F55DEC" w14:textId="2905665F" w:rsidR="003B7636" w:rsidRPr="00FA2352" w:rsidRDefault="003B7636"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Ewentualne spory wynikłe na tle wykonywania przedmiotu Umowy Strony rozstrzygać będą polubownie. W przypadku nieosiągnięcia ugody w ciągu 30 dni od dnia zawiadomienia o sporze, właściwym do jego rozstrzygania będzie sąd powszechny właściwy dla siedziby Zamawiającego.</w:t>
      </w:r>
    </w:p>
    <w:p w14:paraId="1B211302" w14:textId="77777777" w:rsidR="003B7636" w:rsidRDefault="003B7636"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5F4409">
        <w:rPr>
          <w:rFonts w:ascii="Arial" w:eastAsia="Arial" w:hAnsi="Arial" w:cs="Arial"/>
          <w:color w:val="auto"/>
          <w:sz w:val="20"/>
          <w:szCs w:val="20"/>
          <w:lang w:eastAsia="en-US" w:bidi="ar-SA"/>
        </w:rPr>
        <w:t>W sprawach nieuregulowanych w treści Umowy, zastosowanie mieć będą przepisy Kodeksu Cywilnego</w:t>
      </w:r>
      <w:r w:rsidR="00BB729B">
        <w:rPr>
          <w:rFonts w:ascii="Arial" w:eastAsia="Arial" w:hAnsi="Arial" w:cs="Arial"/>
          <w:color w:val="auto"/>
          <w:sz w:val="20"/>
          <w:szCs w:val="20"/>
          <w:lang w:eastAsia="en-US" w:bidi="ar-SA"/>
        </w:rPr>
        <w:t>,</w:t>
      </w:r>
      <w:r w:rsidRPr="005F4409">
        <w:rPr>
          <w:rFonts w:ascii="Arial" w:eastAsia="Arial" w:hAnsi="Arial" w:cs="Arial"/>
          <w:color w:val="auto"/>
          <w:sz w:val="20"/>
          <w:szCs w:val="20"/>
          <w:lang w:eastAsia="en-US" w:bidi="ar-SA"/>
        </w:rPr>
        <w:t xml:space="preserve"> a w sprawach procesowych przepisy kodeksu postępowania cywilnego.</w:t>
      </w:r>
    </w:p>
    <w:p w14:paraId="71B502BF" w14:textId="191B9FEA" w:rsidR="007350F8" w:rsidRDefault="009477ED"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9477ED">
        <w:rPr>
          <w:rFonts w:ascii="Arial" w:eastAsia="Calibri" w:hAnsi="Arial" w:cs="Arial"/>
          <w:sz w:val="20"/>
          <w:szCs w:val="20"/>
        </w:rPr>
        <w:t>Odniesienia do jakichkolwiek ustaw lub przepisów prawa stanowią odniesienie do tych ustaw</w:t>
      </w:r>
      <w:r w:rsidR="00C32405">
        <w:rPr>
          <w:rFonts w:ascii="Arial" w:eastAsia="Calibri" w:hAnsi="Arial" w:cs="Arial"/>
          <w:sz w:val="20"/>
          <w:szCs w:val="20"/>
        </w:rPr>
        <w:t xml:space="preserve"> </w:t>
      </w:r>
      <w:r w:rsidRPr="009477ED">
        <w:rPr>
          <w:rFonts w:ascii="Arial" w:eastAsia="Calibri" w:hAnsi="Arial" w:cs="Arial"/>
          <w:sz w:val="20"/>
          <w:szCs w:val="20"/>
        </w:rPr>
        <w:t xml:space="preserve">i przepisów prawa wraz ze wszystkimi zmianami, poprawkami, uzupełnieniami i nowymi postanowieniami przyjętymi w danym okresie oraz do ustaw lub przepisów, które zastąpią takie ustawy lub przepisy (przed lub po </w:t>
      </w:r>
      <w:r w:rsidR="00BB729B">
        <w:rPr>
          <w:rFonts w:ascii="Arial" w:eastAsia="Calibri" w:hAnsi="Arial" w:cs="Arial"/>
          <w:sz w:val="20"/>
          <w:szCs w:val="20"/>
        </w:rPr>
        <w:t>zawarciu</w:t>
      </w:r>
      <w:r w:rsidRPr="009477ED">
        <w:rPr>
          <w:rFonts w:ascii="Arial" w:eastAsia="Calibri" w:hAnsi="Arial" w:cs="Arial"/>
          <w:sz w:val="20"/>
          <w:szCs w:val="20"/>
        </w:rPr>
        <w:t xml:space="preserve"> Umowy), a także do wszelkich aktów prawnych wydanych na podstawie tych ustaw i przepisów prawa.</w:t>
      </w:r>
    </w:p>
    <w:p w14:paraId="5EE2F955" w14:textId="646AB13D" w:rsidR="009477ED" w:rsidRPr="002A3C6E" w:rsidRDefault="00E34474"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2A3C6E">
        <w:rPr>
          <w:rFonts w:ascii="Arial" w:eastAsia="Calibri" w:hAnsi="Arial" w:cs="Arial"/>
          <w:sz w:val="20"/>
          <w:szCs w:val="20"/>
        </w:rPr>
        <w:t xml:space="preserve">Wszelkie zmiany Umowy, w tym Załączników, wymagają formy pisemnej pod rygorem nieważności i są wprowadzane na podstawie obustronnie podpisanych aneksów, chyba, że Umowa przewiduje wyjątek.  </w:t>
      </w:r>
    </w:p>
    <w:p w14:paraId="26372D83" w14:textId="77777777" w:rsidR="007350F8" w:rsidRDefault="009477ED"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9477ED">
        <w:rPr>
          <w:rFonts w:ascii="Arial" w:eastAsia="Calibri" w:hAnsi="Arial" w:cs="Arial"/>
          <w:sz w:val="20"/>
          <w:szCs w:val="20"/>
        </w:rPr>
        <w:t xml:space="preserve">Ilekroć Umowa przewiduje obowiązki zachowania formy pisemnej, Strony potwierdzają, że dopuszczalne w ramach Umowy jest zastosowanie jako równoznacznej formy elektronicznej określonej w art. 78 [1] Kodeksu Cywilnego.  Wszelkie zmiany niniejszej Umowy z zastrzeżeniem przypadków </w:t>
      </w:r>
      <w:r w:rsidRPr="009B52D2">
        <w:rPr>
          <w:rFonts w:ascii="Arial" w:eastAsia="Calibri" w:hAnsi="Arial" w:cs="Arial"/>
          <w:sz w:val="20"/>
          <w:szCs w:val="20"/>
        </w:rPr>
        <w:t>wymienionych w Umowie wymagają zachowania formy pisemnej lub elektronicznej opatrzonej kwalifikowanym podpisem elektronicznym pod rygorem nieważności.</w:t>
      </w:r>
    </w:p>
    <w:p w14:paraId="0BB2B08B" w14:textId="567582EE" w:rsidR="00457641" w:rsidRPr="0003358E" w:rsidRDefault="00457641"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2A3C6E">
        <w:rPr>
          <w:rFonts w:ascii="Arial" w:eastAsia="Arial" w:hAnsi="Arial" w:cs="Arial"/>
          <w:color w:val="auto"/>
          <w:sz w:val="20"/>
          <w:szCs w:val="20"/>
          <w:lang w:eastAsia="en-US" w:bidi="ar-SA"/>
        </w:rPr>
        <w:lastRenderedPageBreak/>
        <w:t xml:space="preserve">Wynikające z Umowy prawa i obowiązki Sprzedającego nie mogą być przeniesione na rzecz osób </w:t>
      </w:r>
      <w:r w:rsidRPr="0003358E">
        <w:rPr>
          <w:rFonts w:ascii="Arial" w:eastAsia="Arial" w:hAnsi="Arial" w:cs="Arial"/>
          <w:color w:val="auto"/>
          <w:sz w:val="20"/>
          <w:szCs w:val="20"/>
          <w:lang w:eastAsia="en-US" w:bidi="ar-SA"/>
        </w:rPr>
        <w:t>trzecich bez pisemnej zgody Zamawiającego.</w:t>
      </w:r>
    </w:p>
    <w:p w14:paraId="52F354D9" w14:textId="77777777" w:rsidR="00FB735A" w:rsidRPr="0003358E" w:rsidRDefault="00FB735A"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Umowę niniejszą sporządzono w dwóch jednobrzmiących egzemplarzach, po jednym dla każdej ze Stron.</w:t>
      </w:r>
    </w:p>
    <w:p w14:paraId="5C0AF7A6" w14:textId="7B1D009C" w:rsidR="00FB735A" w:rsidRPr="0003358E" w:rsidRDefault="00FB735A" w:rsidP="007350F8">
      <w:pPr>
        <w:spacing w:line="360" w:lineRule="auto"/>
        <w:ind w:left="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bądź: </w:t>
      </w:r>
    </w:p>
    <w:p w14:paraId="2BCB8DF2" w14:textId="06190802" w:rsidR="00FB735A" w:rsidRPr="0003358E" w:rsidRDefault="00FB735A" w:rsidP="007350F8">
      <w:pPr>
        <w:spacing w:line="360" w:lineRule="auto"/>
        <w:ind w:left="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Niniejsza Umowa została zawarta w formie elektronicznej, poprzez sporządzanie jej w pliku PDF oraz opatrzenie jej kwalifikowanym podpisem elektronicznym przez osoby umocowane do reprezentacji każdej ze Stron. Jeżeli daty złożenia podpisów na Umowie przez Strony są różne, datą zawarcia Umowy jest data podpisania Umowy kwalifikowanym podpisem elektronicznym w imieniu ostatniej ze Stron.</w:t>
      </w:r>
    </w:p>
    <w:p w14:paraId="133C30B0" w14:textId="77777777" w:rsidR="003B7636" w:rsidRPr="0003358E" w:rsidRDefault="003B7636" w:rsidP="006812B1">
      <w:pPr>
        <w:numPr>
          <w:ilvl w:val="0"/>
          <w:numId w:val="6"/>
        </w:numPr>
        <w:spacing w:line="360" w:lineRule="auto"/>
        <w:ind w:left="426"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Integralną część Umowy stanowią załączniki:</w:t>
      </w:r>
    </w:p>
    <w:p w14:paraId="07249374" w14:textId="064D1060" w:rsidR="003B7636" w:rsidRPr="0003358E" w:rsidRDefault="007F27CB" w:rsidP="006812B1">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w:t>
      </w:r>
      <w:r w:rsidR="00624295" w:rsidRPr="0003358E">
        <w:rPr>
          <w:rFonts w:ascii="Arial" w:eastAsia="Arial" w:hAnsi="Arial" w:cs="Arial"/>
          <w:color w:val="auto"/>
          <w:sz w:val="20"/>
          <w:szCs w:val="20"/>
          <w:lang w:eastAsia="en-US" w:bidi="ar-SA"/>
        </w:rPr>
        <w:t xml:space="preserve">1 Cennik </w:t>
      </w:r>
    </w:p>
    <w:p w14:paraId="21396F82" w14:textId="33BD4364" w:rsidR="003B7636" w:rsidRPr="0003358E" w:rsidRDefault="007F27CB" w:rsidP="006812B1">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w:t>
      </w:r>
      <w:r w:rsidR="003B7636" w:rsidRPr="0003358E">
        <w:rPr>
          <w:rFonts w:ascii="Arial" w:eastAsia="Arial" w:hAnsi="Arial" w:cs="Arial"/>
          <w:color w:val="auto"/>
          <w:sz w:val="20"/>
          <w:szCs w:val="20"/>
          <w:lang w:eastAsia="en-US" w:bidi="ar-SA"/>
        </w:rPr>
        <w:t>2 Klauzula informacyjna RODO</w:t>
      </w:r>
    </w:p>
    <w:p w14:paraId="337781B4" w14:textId="6E81DBAC" w:rsidR="003B7636" w:rsidRPr="0003358E" w:rsidRDefault="007F27CB" w:rsidP="006812B1">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w:t>
      </w:r>
      <w:r w:rsidR="003B7636" w:rsidRPr="0003358E">
        <w:rPr>
          <w:rFonts w:ascii="Arial" w:eastAsia="Arial" w:hAnsi="Arial" w:cs="Arial"/>
          <w:color w:val="auto"/>
          <w:sz w:val="20"/>
          <w:szCs w:val="20"/>
          <w:lang w:eastAsia="en-US" w:bidi="ar-SA"/>
        </w:rPr>
        <w:t>3 Nota informacyjna dot. obowiązku informacyjnego spółki publicznej</w:t>
      </w:r>
    </w:p>
    <w:p w14:paraId="5D222793" w14:textId="765C3101" w:rsidR="00F34BA3" w:rsidRPr="0003358E" w:rsidRDefault="002A2333" w:rsidP="006812B1">
      <w:pPr>
        <w:numPr>
          <w:ilvl w:val="0"/>
          <w:numId w:val="7"/>
        </w:numPr>
        <w:spacing w:line="360" w:lineRule="auto"/>
        <w:ind w:left="851" w:hanging="426"/>
        <w:jc w:val="both"/>
      </w:pPr>
      <w:r w:rsidRPr="0003358E">
        <w:rPr>
          <w:rFonts w:ascii="Arial" w:eastAsia="Arial" w:hAnsi="Arial" w:cs="Arial"/>
          <w:color w:val="auto"/>
          <w:sz w:val="20"/>
          <w:szCs w:val="20"/>
          <w:lang w:eastAsia="en-US" w:bidi="ar-SA"/>
        </w:rPr>
        <w:t>Załączni</w:t>
      </w:r>
      <w:r w:rsidR="007A7265" w:rsidRPr="0003358E">
        <w:rPr>
          <w:rFonts w:ascii="Arial" w:eastAsia="Arial" w:hAnsi="Arial" w:cs="Arial"/>
          <w:color w:val="auto"/>
          <w:sz w:val="20"/>
          <w:szCs w:val="20"/>
          <w:lang w:eastAsia="en-US" w:bidi="ar-SA"/>
        </w:rPr>
        <w:t xml:space="preserve">k nr 4 Wzór </w:t>
      </w:r>
      <w:r w:rsidR="00FB735A" w:rsidRPr="0003358E">
        <w:rPr>
          <w:rFonts w:ascii="Arial" w:eastAsia="Arial" w:hAnsi="Arial" w:cs="Arial"/>
          <w:color w:val="auto"/>
          <w:sz w:val="20"/>
          <w:szCs w:val="20"/>
          <w:lang w:eastAsia="en-US" w:bidi="ar-SA"/>
        </w:rPr>
        <w:t xml:space="preserve">WZ / </w:t>
      </w:r>
      <w:r w:rsidR="006F0F27" w:rsidRPr="0003358E">
        <w:rPr>
          <w:rFonts w:ascii="Arial" w:eastAsia="Arial" w:hAnsi="Arial" w:cs="Arial"/>
          <w:color w:val="auto"/>
          <w:sz w:val="20"/>
          <w:szCs w:val="20"/>
          <w:lang w:eastAsia="en-US" w:bidi="ar-SA"/>
        </w:rPr>
        <w:t>Listu Przewozowego</w:t>
      </w:r>
      <w:r w:rsidR="00FB735A" w:rsidRPr="0003358E">
        <w:rPr>
          <w:rFonts w:ascii="Arial" w:eastAsia="Arial" w:hAnsi="Arial" w:cs="Arial"/>
          <w:color w:val="auto"/>
          <w:sz w:val="20"/>
          <w:szCs w:val="20"/>
          <w:lang w:eastAsia="en-US" w:bidi="ar-SA"/>
        </w:rPr>
        <w:t xml:space="preserve"> / Faktury</w:t>
      </w:r>
    </w:p>
    <w:p w14:paraId="50C076E0" w14:textId="4BD5B1A8" w:rsidR="00B928C8" w:rsidRDefault="00B928C8" w:rsidP="006812B1">
      <w:pPr>
        <w:numPr>
          <w:ilvl w:val="0"/>
          <w:numId w:val="7"/>
        </w:numPr>
        <w:spacing w:line="360" w:lineRule="auto"/>
        <w:ind w:left="851"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Załącznik nr 5</w:t>
      </w:r>
      <w:r w:rsidRPr="00B928C8">
        <w:rPr>
          <w:rFonts w:ascii="Arial" w:eastAsia="Arial" w:hAnsi="Arial" w:cs="Arial"/>
          <w:color w:val="auto"/>
          <w:sz w:val="20"/>
          <w:szCs w:val="20"/>
          <w:lang w:eastAsia="en-US" w:bidi="ar-SA"/>
        </w:rPr>
        <w:t xml:space="preserve"> Porozumienie w sprawie przesyłania faktur w formie elektronicznej</w:t>
      </w:r>
    </w:p>
    <w:p w14:paraId="600D5AFD" w14:textId="5196E61B" w:rsidR="002A3C6E" w:rsidRPr="00B928C8" w:rsidRDefault="002A3C6E" w:rsidP="006812B1">
      <w:pPr>
        <w:numPr>
          <w:ilvl w:val="0"/>
          <w:numId w:val="7"/>
        </w:numPr>
        <w:spacing w:line="360" w:lineRule="auto"/>
        <w:ind w:left="851"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Załącznik nr 6 Wzór Protokołu Reklamacji</w:t>
      </w:r>
    </w:p>
    <w:p w14:paraId="72F6F3F9" w14:textId="77777777" w:rsidR="00F34BA3" w:rsidRDefault="00F34BA3"/>
    <w:p w14:paraId="229738A6" w14:textId="6299F9E6" w:rsidR="00836B08" w:rsidRPr="0032180C" w:rsidRDefault="00836B08" w:rsidP="00836B08">
      <w:pPr>
        <w:jc w:val="center"/>
        <w:rPr>
          <w:rFonts w:ascii="Arial" w:hAnsi="Arial" w:cs="Arial"/>
          <w:b/>
          <w:sz w:val="22"/>
          <w:szCs w:val="22"/>
        </w:rPr>
      </w:pPr>
      <w:r w:rsidRPr="0032180C">
        <w:rPr>
          <w:rFonts w:ascii="Arial" w:hAnsi="Arial" w:cs="Arial"/>
          <w:b/>
          <w:sz w:val="22"/>
          <w:szCs w:val="22"/>
        </w:rPr>
        <w:t xml:space="preserve">Zamawiający               </w:t>
      </w:r>
      <w:r w:rsidR="00AD2078" w:rsidRPr="0032180C">
        <w:rPr>
          <w:rFonts w:ascii="Arial" w:hAnsi="Arial" w:cs="Arial"/>
          <w:b/>
          <w:sz w:val="22"/>
          <w:szCs w:val="22"/>
        </w:rPr>
        <w:t xml:space="preserve">                       </w:t>
      </w:r>
      <w:r w:rsidRPr="0032180C">
        <w:rPr>
          <w:rFonts w:ascii="Arial" w:hAnsi="Arial" w:cs="Arial"/>
          <w:b/>
          <w:sz w:val="22"/>
          <w:szCs w:val="22"/>
        </w:rPr>
        <w:t xml:space="preserve">                                         </w:t>
      </w:r>
      <w:r w:rsidR="0035677A">
        <w:rPr>
          <w:rFonts w:ascii="Arial" w:hAnsi="Arial" w:cs="Arial"/>
          <w:b/>
          <w:sz w:val="22"/>
          <w:szCs w:val="22"/>
        </w:rPr>
        <w:t xml:space="preserve">                 </w:t>
      </w:r>
      <w:r w:rsidR="007F0BB7" w:rsidRPr="0032180C">
        <w:rPr>
          <w:rFonts w:ascii="Arial" w:hAnsi="Arial" w:cs="Arial"/>
          <w:b/>
          <w:sz w:val="22"/>
          <w:szCs w:val="22"/>
        </w:rPr>
        <w:t>Sprzedający</w:t>
      </w:r>
    </w:p>
    <w:p w14:paraId="1E64F2D3" w14:textId="77777777" w:rsidR="00DB7CDF" w:rsidRPr="0032180C" w:rsidRDefault="00DB7CDF" w:rsidP="00A9428D">
      <w:pPr>
        <w:rPr>
          <w:rFonts w:ascii="Arial" w:hAnsi="Arial" w:cs="Arial"/>
          <w:b/>
          <w:sz w:val="20"/>
          <w:szCs w:val="20"/>
        </w:rPr>
      </w:pPr>
    </w:p>
    <w:p w14:paraId="21C45D2C" w14:textId="77777777" w:rsidR="00C40723" w:rsidRDefault="00C40723" w:rsidP="00A9428D">
      <w:pPr>
        <w:rPr>
          <w:rFonts w:ascii="Arial" w:hAnsi="Arial" w:cs="Arial"/>
          <w:sz w:val="20"/>
          <w:szCs w:val="20"/>
        </w:rPr>
      </w:pPr>
    </w:p>
    <w:p w14:paraId="053736A2" w14:textId="77777777" w:rsidR="00C40723" w:rsidRDefault="00C40723" w:rsidP="00A9428D">
      <w:pPr>
        <w:rPr>
          <w:rFonts w:ascii="Arial" w:hAnsi="Arial" w:cs="Arial"/>
          <w:sz w:val="20"/>
          <w:szCs w:val="20"/>
        </w:rPr>
      </w:pPr>
    </w:p>
    <w:p w14:paraId="32378991" w14:textId="79CF5979" w:rsidR="00C40723" w:rsidRDefault="00B1312B" w:rsidP="00A9428D">
      <w:pPr>
        <w:rPr>
          <w:rFonts w:ascii="Arial" w:hAnsi="Arial" w:cs="Arial"/>
          <w:sz w:val="20"/>
          <w:szCs w:val="20"/>
        </w:rPr>
      </w:pPr>
      <w:r>
        <w:rPr>
          <w:rFonts w:ascii="Arial" w:hAnsi="Arial" w:cs="Arial"/>
          <w:sz w:val="20"/>
          <w:szCs w:val="20"/>
        </w:rPr>
        <w:t>………………………………….                                                                              ………</w:t>
      </w:r>
      <w:r w:rsidR="0035677A">
        <w:rPr>
          <w:rFonts w:ascii="Arial" w:hAnsi="Arial" w:cs="Arial"/>
          <w:sz w:val="20"/>
          <w:szCs w:val="20"/>
        </w:rPr>
        <w:t>…</w:t>
      </w:r>
      <w:r>
        <w:rPr>
          <w:rFonts w:ascii="Arial" w:hAnsi="Arial" w:cs="Arial"/>
          <w:sz w:val="20"/>
          <w:szCs w:val="20"/>
        </w:rPr>
        <w:t>………………</w:t>
      </w:r>
    </w:p>
    <w:p w14:paraId="0AB510EF" w14:textId="79D4EFF5" w:rsidR="00EC2070" w:rsidRDefault="00EC2070" w:rsidP="00A9428D">
      <w:pPr>
        <w:rPr>
          <w:rFonts w:ascii="Arial" w:hAnsi="Arial" w:cs="Arial"/>
          <w:sz w:val="20"/>
          <w:szCs w:val="20"/>
        </w:rPr>
      </w:pPr>
    </w:p>
    <w:p w14:paraId="790679B8" w14:textId="516E5D0E" w:rsidR="00EC2070" w:rsidRDefault="00EC2070" w:rsidP="00A9428D">
      <w:pPr>
        <w:rPr>
          <w:rFonts w:ascii="Arial" w:hAnsi="Arial" w:cs="Arial"/>
          <w:sz w:val="20"/>
          <w:szCs w:val="20"/>
        </w:rPr>
      </w:pPr>
    </w:p>
    <w:p w14:paraId="11F4C54B" w14:textId="39584811" w:rsidR="00EC2070" w:rsidRDefault="00EC2070" w:rsidP="00A9428D">
      <w:pPr>
        <w:rPr>
          <w:rFonts w:ascii="Arial" w:hAnsi="Arial" w:cs="Arial"/>
          <w:sz w:val="20"/>
          <w:szCs w:val="20"/>
        </w:rPr>
      </w:pPr>
    </w:p>
    <w:p w14:paraId="0AD1845A" w14:textId="244EE7D9" w:rsidR="00EC2070" w:rsidRDefault="00EC2070" w:rsidP="00A9428D">
      <w:pPr>
        <w:rPr>
          <w:rFonts w:ascii="Arial" w:hAnsi="Arial" w:cs="Arial"/>
          <w:sz w:val="20"/>
          <w:szCs w:val="20"/>
        </w:rPr>
      </w:pPr>
    </w:p>
    <w:p w14:paraId="502CEB77" w14:textId="77777777" w:rsidR="00FB735A" w:rsidRDefault="00FB735A">
      <w:pPr>
        <w:widowControl/>
        <w:spacing w:after="160" w:line="259" w:lineRule="auto"/>
        <w:rPr>
          <w:rFonts w:ascii="Arial" w:hAnsi="Arial" w:cs="Arial"/>
          <w:sz w:val="18"/>
          <w:szCs w:val="20"/>
        </w:rPr>
      </w:pPr>
      <w:r>
        <w:rPr>
          <w:rFonts w:ascii="Arial" w:hAnsi="Arial" w:cs="Arial"/>
          <w:sz w:val="18"/>
          <w:szCs w:val="20"/>
        </w:rPr>
        <w:br w:type="page"/>
      </w:r>
    </w:p>
    <w:p w14:paraId="1121945F" w14:textId="3E40EF4C" w:rsidR="009A1168" w:rsidRPr="00B1312B" w:rsidRDefault="009A1168" w:rsidP="009A1168">
      <w:pPr>
        <w:jc w:val="right"/>
        <w:rPr>
          <w:rFonts w:ascii="Arial" w:hAnsi="Arial" w:cs="Arial"/>
          <w:sz w:val="20"/>
          <w:szCs w:val="20"/>
        </w:rPr>
      </w:pPr>
      <w:r w:rsidRPr="00B1312B">
        <w:rPr>
          <w:rFonts w:ascii="Arial" w:hAnsi="Arial" w:cs="Arial"/>
          <w:sz w:val="20"/>
          <w:szCs w:val="20"/>
        </w:rPr>
        <w:lastRenderedPageBreak/>
        <w:t xml:space="preserve">Załącznik nr 1 do Umowy nr </w:t>
      </w:r>
      <w:r w:rsidRPr="00E1371D">
        <w:rPr>
          <w:rFonts w:ascii="Arial" w:hAnsi="Arial" w:cs="Arial"/>
          <w:sz w:val="20"/>
          <w:szCs w:val="20"/>
          <w:highlight w:val="lightGray"/>
        </w:rPr>
        <w:t>…………</w:t>
      </w:r>
    </w:p>
    <w:p w14:paraId="6C90B493" w14:textId="77777777" w:rsidR="0041096E" w:rsidRDefault="0041096E" w:rsidP="009E3E1A">
      <w:pPr>
        <w:jc w:val="right"/>
        <w:rPr>
          <w:rFonts w:ascii="Arial" w:hAnsi="Arial" w:cs="Arial"/>
          <w:sz w:val="18"/>
          <w:szCs w:val="20"/>
        </w:rPr>
      </w:pPr>
    </w:p>
    <w:p w14:paraId="5D4EF9E7" w14:textId="7E25A367" w:rsidR="00D567E9" w:rsidRDefault="00D567E9" w:rsidP="009E3E1A">
      <w:pPr>
        <w:jc w:val="right"/>
        <w:rPr>
          <w:rFonts w:ascii="Arial" w:hAnsi="Arial" w:cs="Arial"/>
          <w:sz w:val="18"/>
          <w:szCs w:val="20"/>
        </w:rPr>
      </w:pPr>
      <w:r>
        <w:rPr>
          <w:rFonts w:ascii="Arial" w:hAnsi="Arial" w:cs="Arial"/>
          <w:sz w:val="18"/>
          <w:szCs w:val="20"/>
        </w:rPr>
        <w:br w:type="page"/>
      </w:r>
    </w:p>
    <w:p w14:paraId="6C3D2EE6" w14:textId="570E60A7" w:rsidR="009A1168" w:rsidRPr="0035677A" w:rsidRDefault="009A1168" w:rsidP="009A1168">
      <w:pPr>
        <w:jc w:val="right"/>
        <w:rPr>
          <w:rFonts w:ascii="Arial" w:hAnsi="Arial" w:cs="Arial"/>
          <w:sz w:val="20"/>
          <w:szCs w:val="20"/>
        </w:rPr>
      </w:pPr>
      <w:r w:rsidRPr="0035677A">
        <w:rPr>
          <w:rFonts w:ascii="Arial" w:hAnsi="Arial" w:cs="Arial"/>
          <w:sz w:val="20"/>
          <w:szCs w:val="20"/>
        </w:rPr>
        <w:lastRenderedPageBreak/>
        <w:t xml:space="preserve">Załącznik nr 2 do Umowy nr </w:t>
      </w:r>
      <w:r w:rsidRPr="00E1371D">
        <w:rPr>
          <w:rFonts w:ascii="Arial" w:hAnsi="Arial" w:cs="Arial"/>
          <w:sz w:val="20"/>
          <w:szCs w:val="20"/>
          <w:highlight w:val="lightGray"/>
        </w:rPr>
        <w:t>…………</w:t>
      </w:r>
    </w:p>
    <w:p w14:paraId="146FD42D" w14:textId="77777777" w:rsidR="00FB735A" w:rsidRPr="009E3E1A" w:rsidRDefault="00FB735A" w:rsidP="009E3E1A">
      <w:pPr>
        <w:jc w:val="right"/>
        <w:rPr>
          <w:rFonts w:ascii="Arial" w:hAnsi="Arial" w:cs="Arial"/>
          <w:sz w:val="18"/>
          <w:szCs w:val="20"/>
        </w:rPr>
      </w:pPr>
    </w:p>
    <w:p w14:paraId="45E65D0C" w14:textId="77777777" w:rsidR="009E3E1A" w:rsidRPr="009E3E1A" w:rsidRDefault="009E3E1A" w:rsidP="009E3E1A">
      <w:pPr>
        <w:widowControl/>
        <w:autoSpaceDE w:val="0"/>
        <w:autoSpaceDN w:val="0"/>
        <w:adjustRightInd w:val="0"/>
        <w:spacing w:line="360" w:lineRule="auto"/>
        <w:jc w:val="center"/>
        <w:rPr>
          <w:rFonts w:ascii="Arial" w:eastAsiaTheme="minorHAnsi" w:hAnsi="Arial" w:cs="Arial"/>
          <w:b/>
          <w:bCs/>
          <w:sz w:val="20"/>
          <w:szCs w:val="16"/>
          <w:lang w:eastAsia="en-US" w:bidi="ar-SA"/>
        </w:rPr>
      </w:pPr>
      <w:r w:rsidRPr="009E3E1A">
        <w:rPr>
          <w:rFonts w:ascii="Arial" w:eastAsiaTheme="minorHAnsi" w:hAnsi="Arial" w:cs="Arial"/>
          <w:b/>
          <w:bCs/>
          <w:sz w:val="20"/>
          <w:szCs w:val="16"/>
          <w:lang w:eastAsia="en-US" w:bidi="ar-SA"/>
        </w:rPr>
        <w:t>KLAUZULA INFORMACYJNA</w:t>
      </w:r>
    </w:p>
    <w:p w14:paraId="318C7425" w14:textId="77777777" w:rsidR="009E3E1A" w:rsidRPr="009E3E1A" w:rsidRDefault="009E3E1A" w:rsidP="009E3E1A">
      <w:pPr>
        <w:widowControl/>
        <w:autoSpaceDE w:val="0"/>
        <w:autoSpaceDN w:val="0"/>
        <w:adjustRightInd w:val="0"/>
        <w:spacing w:line="360" w:lineRule="auto"/>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 ADMINISTRATOR DANYCH</w:t>
      </w:r>
    </w:p>
    <w:p w14:paraId="4F64CFB3" w14:textId="0845A330"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Administratorem Pani/Pana danych osobowych jest: ORLEN Administracja sp. z o.o. Można się z nami skontaktować listownie na adres: ul. Chemików 7, 09-411 Płock</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lub telefonicznie pod numerem: (24) 365 55 56.</w:t>
      </w:r>
    </w:p>
    <w:p w14:paraId="6980ED0D"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II. INSPEKTOR OCHRONY DANYCH</w:t>
      </w:r>
    </w:p>
    <w:p w14:paraId="7E5604EF" w14:textId="7360D623" w:rsidR="009E3E1A" w:rsidRPr="00FB735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Wyznaczyliśmy Inspektora Ochrony Danych, z którym można się skontaktować w każdej sprawie związanej z przetwarzaniem Pa</w:t>
      </w:r>
      <w:r w:rsidR="00FB735A">
        <w:rPr>
          <w:rFonts w:ascii="Arial" w:eastAsiaTheme="minorHAnsi" w:hAnsi="Arial" w:cs="Arial"/>
          <w:sz w:val="16"/>
          <w:szCs w:val="12"/>
          <w:lang w:eastAsia="en-US" w:bidi="ar-SA"/>
        </w:rPr>
        <w:t>ni/Pana danych osobowych - pisem</w:t>
      </w:r>
      <w:r w:rsidRPr="009E3E1A">
        <w:rPr>
          <w:rFonts w:ascii="Arial" w:eastAsiaTheme="minorHAnsi" w:hAnsi="Arial" w:cs="Arial"/>
          <w:sz w:val="16"/>
          <w:szCs w:val="12"/>
          <w:lang w:eastAsia="en-US" w:bidi="ar-SA"/>
        </w:rPr>
        <w:t>nie na</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 xml:space="preserve">adres siedziby Administratora wskazany w pkt. I powyżej z dopiskiem „Inspektor Ochrony Danych”, mailowo pod adresem: </w:t>
      </w:r>
      <w:r w:rsidRPr="009E3E1A">
        <w:rPr>
          <w:rFonts w:ascii="Arial" w:eastAsiaTheme="minorHAnsi" w:hAnsi="Arial" w:cs="Arial"/>
          <w:color w:val="0563C2"/>
          <w:sz w:val="16"/>
          <w:szCs w:val="12"/>
          <w:lang w:eastAsia="en-US" w:bidi="ar-SA"/>
        </w:rPr>
        <w:t>daneosoboweadm@orlen.pl</w:t>
      </w:r>
    </w:p>
    <w:p w14:paraId="45082E9F"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 xml:space="preserve">Dane dot. Inspektora Ochrony Danych dostępne są również na stronie </w:t>
      </w:r>
      <w:r w:rsidRPr="009E3E1A">
        <w:rPr>
          <w:rFonts w:ascii="Arial" w:eastAsiaTheme="minorHAnsi" w:hAnsi="Arial" w:cs="Arial"/>
          <w:color w:val="0563C2"/>
          <w:sz w:val="16"/>
          <w:szCs w:val="12"/>
          <w:lang w:eastAsia="en-US" w:bidi="ar-SA"/>
        </w:rPr>
        <w:t xml:space="preserve">https://administracja.orlen.pl </w:t>
      </w:r>
      <w:r w:rsidRPr="009E3E1A">
        <w:rPr>
          <w:rFonts w:ascii="Arial" w:eastAsiaTheme="minorHAnsi" w:hAnsi="Arial" w:cs="Arial"/>
          <w:sz w:val="16"/>
          <w:szCs w:val="12"/>
          <w:lang w:eastAsia="en-US" w:bidi="ar-SA"/>
        </w:rPr>
        <w:t>w zakładce „Kontakt”.</w:t>
      </w:r>
    </w:p>
    <w:p w14:paraId="65F175E2"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 xml:space="preserve">III. </w:t>
      </w:r>
      <w:r w:rsidRPr="009E3E1A">
        <w:rPr>
          <w:rFonts w:ascii="Arial,Bold" w:eastAsiaTheme="minorHAnsi" w:hAnsi="Arial,Bold" w:cs="Arial,Bold"/>
          <w:b/>
          <w:bCs/>
          <w:color w:val="FF0000"/>
          <w:sz w:val="16"/>
          <w:szCs w:val="12"/>
          <w:lang w:eastAsia="en-US" w:bidi="ar-SA"/>
        </w:rPr>
        <w:t>Ź</w:t>
      </w:r>
      <w:r w:rsidRPr="009E3E1A">
        <w:rPr>
          <w:rFonts w:ascii="Arial" w:eastAsiaTheme="minorHAnsi" w:hAnsi="Arial" w:cs="Arial"/>
          <w:b/>
          <w:bCs/>
          <w:color w:val="FF0000"/>
          <w:sz w:val="16"/>
          <w:szCs w:val="12"/>
          <w:lang w:eastAsia="en-US" w:bidi="ar-SA"/>
        </w:rPr>
        <w:t>RÓDŁO POCHODZENIA DANYCH OSOBOWYCH</w:t>
      </w:r>
    </w:p>
    <w:p w14:paraId="5E5EEF28" w14:textId="38A3A6D4"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otrzymaliśmy bezpośrednio od Pani/Pana lub Pani/Pana pracodawcy/podmiotu, który Pani/ Pan reprezentuje. Pani/ Pana dane osobowe stanowią,</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zależności od rodzaju współpracy - dane niezbędne do reprezentacji osoby prawnej, dane kontaktowe, dane zawarte w posiadanych przez Panią/Pana dokumentach</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potwierdzających uprawnienia lub doświadczenie i są nam niezbędne do podjęcia działań w celu zawarcia i wykonania Umowy.</w:t>
      </w:r>
    </w:p>
    <w:p w14:paraId="7B09BB54"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IV. CELE I PODSTAWY PRZETWARZANIA DANYCH OSOBOWYCH</w:t>
      </w:r>
    </w:p>
    <w:p w14:paraId="3F6471A3"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 zależności od relacji nas wiążących oraz funkcji jaką Pani/Pan pełni, Pani/Pana dane będziemy przetwarzać:</w:t>
      </w:r>
    </w:p>
    <w:p w14:paraId="3D0E6784" w14:textId="75C3D119" w:rsidR="009E3E1A" w:rsidRPr="009A1168" w:rsidRDefault="009E3E1A" w:rsidP="002A3C6E">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a.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FIZYCZN</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WSKAZAN</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 KRS (CZŁONKIEM ORGANU, P</w:t>
      </w:r>
      <w:r w:rsidR="009A1168">
        <w:rPr>
          <w:rFonts w:ascii="Arial" w:eastAsiaTheme="minorHAnsi" w:hAnsi="Arial" w:cs="Arial"/>
          <w:b/>
          <w:bCs/>
          <w:sz w:val="16"/>
          <w:szCs w:val="12"/>
          <w:lang w:eastAsia="en-US" w:bidi="ar-SA"/>
        </w:rPr>
        <w:t xml:space="preserve">ROKURENTEM) LUB PEŁNOMOCNICKIEM </w:t>
      </w:r>
      <w:r w:rsidRPr="009E3E1A">
        <w:rPr>
          <w:rFonts w:ascii="Arial" w:eastAsiaTheme="minorHAnsi" w:hAnsi="Arial" w:cs="Arial"/>
          <w:b/>
          <w:bCs/>
          <w:sz w:val="16"/>
          <w:szCs w:val="12"/>
          <w:lang w:eastAsia="en-US" w:bidi="ar-SA"/>
        </w:rPr>
        <w:t>REPREZENTUJ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CYM KONTRAHENTA LUB KLIENTA WSPÓŁPRACUJ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CEGO Z NAMI</w:t>
      </w:r>
      <w:r w:rsidRPr="009E3E1A">
        <w:rPr>
          <w:rFonts w:ascii="Arial" w:eastAsiaTheme="minorHAnsi" w:hAnsi="Arial" w:cs="Arial"/>
          <w:sz w:val="16"/>
          <w:szCs w:val="12"/>
          <w:lang w:eastAsia="en-US" w:bidi="ar-SA"/>
        </w:rPr>
        <w:t>: Pani/Pana dane będziemy przetwarzać:</w:t>
      </w:r>
    </w:p>
    <w:p w14:paraId="417A8DA0" w14:textId="77777777" w:rsidR="00FB735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w oparciu o nasz prawnie uzasadniony interes (zgodnie z art. 6 ust. 1 lit. f RODO</w:t>
      </w:r>
      <w:r w:rsidRPr="009E3E1A">
        <w:rPr>
          <w:rFonts w:ascii="Arial" w:eastAsiaTheme="minorHAnsi" w:hAnsi="Arial" w:cs="Arial"/>
          <w:sz w:val="12"/>
          <w:szCs w:val="8"/>
          <w:lang w:eastAsia="en-US" w:bidi="ar-SA"/>
        </w:rPr>
        <w:t>1</w:t>
      </w:r>
      <w:r w:rsidRPr="009E3E1A">
        <w:rPr>
          <w:rFonts w:ascii="Arial" w:eastAsiaTheme="minorHAnsi" w:hAnsi="Arial" w:cs="Arial"/>
          <w:sz w:val="16"/>
          <w:szCs w:val="12"/>
          <w:lang w:eastAsia="en-US" w:bidi="ar-SA"/>
        </w:rPr>
        <w:t>), którym jest: podjęcie działań w celu zawarcia i wykonania Umowy;</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tym m.in.: weryfikacja oświadczeń złożonych przy zawieraniu Umowy; zapewnienie kontaktu; zachowanie zasad poufności oraz bezpieczeństwa</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i higieny pracy; oraz obsługi, dochodzenia i obrony w razie zaistnienia wzajemnych roszczeń;</w:t>
      </w:r>
      <w:r w:rsidR="00FB735A">
        <w:rPr>
          <w:rFonts w:ascii="Arial" w:eastAsiaTheme="minorHAnsi" w:hAnsi="Arial" w:cs="Arial"/>
          <w:sz w:val="16"/>
          <w:szCs w:val="12"/>
          <w:lang w:eastAsia="en-US" w:bidi="ar-SA"/>
        </w:rPr>
        <w:t xml:space="preserve"> </w:t>
      </w:r>
    </w:p>
    <w:p w14:paraId="4D1EA643" w14:textId="6F07CFB8"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 wypełnienia obowiązków prawnych na nas ciążących wynikających z przepisów m.in. prawa podatkowego i rachunkowego</w:t>
      </w:r>
      <w:r w:rsidR="0035677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związku z rozliczeniem</w:t>
      </w:r>
      <w:r w:rsidR="00FB735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umowy, prawa budowlanego</w:t>
      </w:r>
      <w:r w:rsidRPr="009E3E1A">
        <w:rPr>
          <w:rFonts w:ascii="Arial" w:eastAsiaTheme="minorHAnsi" w:hAnsi="Arial" w:cs="Arial"/>
          <w:sz w:val="12"/>
          <w:szCs w:val="8"/>
          <w:lang w:eastAsia="en-US" w:bidi="ar-SA"/>
        </w:rPr>
        <w:t xml:space="preserve">2 </w:t>
      </w:r>
      <w:r w:rsidRPr="009E3E1A">
        <w:rPr>
          <w:rFonts w:ascii="Arial" w:eastAsiaTheme="minorHAnsi" w:hAnsi="Arial" w:cs="Arial"/>
          <w:sz w:val="16"/>
          <w:szCs w:val="12"/>
          <w:lang w:eastAsia="en-US" w:bidi="ar-SA"/>
        </w:rPr>
        <w:t>lub innych przepisów wynikających ze specyfiki realizowanej umowy (zgodnie z art. 6 ust. 1 lit. c RODO).</w:t>
      </w:r>
    </w:p>
    <w:p w14:paraId="60C3B5E8" w14:textId="26C24377" w:rsidR="009E3E1A" w:rsidRPr="009A1168" w:rsidRDefault="009E3E1A" w:rsidP="002A3C6E">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b.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FIZYCZN</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 W TYM PROWADZ</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DZIAŁALNO</w:t>
      </w:r>
      <w:r w:rsidRPr="009E3E1A">
        <w:rPr>
          <w:rFonts w:ascii="Arial,Bold" w:eastAsiaTheme="minorHAnsi" w:hAnsi="Arial,Bold" w:cs="Arial,Bold"/>
          <w:b/>
          <w:bCs/>
          <w:sz w:val="16"/>
          <w:szCs w:val="12"/>
          <w:lang w:eastAsia="en-US" w:bidi="ar-SA"/>
        </w:rPr>
        <w:t xml:space="preserve">ŚĆ </w:t>
      </w:r>
      <w:r w:rsidRPr="009E3E1A">
        <w:rPr>
          <w:rFonts w:ascii="Arial" w:eastAsiaTheme="minorHAnsi" w:hAnsi="Arial" w:cs="Arial"/>
          <w:b/>
          <w:bCs/>
          <w:sz w:val="16"/>
          <w:szCs w:val="12"/>
          <w:lang w:eastAsia="en-US" w:bidi="ar-SA"/>
        </w:rPr>
        <w:t>GOSPODARCZ</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PODLEGAJAC</w:t>
      </w:r>
      <w:r w:rsidRPr="009E3E1A">
        <w:rPr>
          <w:rFonts w:ascii="Arial,Bold" w:eastAsiaTheme="minorHAnsi" w:hAnsi="Arial,Bold" w:cs="Arial,Bold"/>
          <w:b/>
          <w:bCs/>
          <w:sz w:val="16"/>
          <w:szCs w:val="12"/>
          <w:lang w:eastAsia="en-US" w:bidi="ar-SA"/>
        </w:rPr>
        <w:t xml:space="preserve">Ą </w:t>
      </w:r>
      <w:r w:rsidR="009A1168">
        <w:rPr>
          <w:rFonts w:ascii="Arial" w:eastAsiaTheme="minorHAnsi" w:hAnsi="Arial" w:cs="Arial"/>
          <w:b/>
          <w:bCs/>
          <w:sz w:val="16"/>
          <w:szCs w:val="12"/>
          <w:lang w:eastAsia="en-US" w:bidi="ar-SA"/>
        </w:rPr>
        <w:t xml:space="preserve">WPISOWI DO CEIDG, LUB </w:t>
      </w:r>
      <w:r w:rsidRPr="009E3E1A">
        <w:rPr>
          <w:rFonts w:ascii="Arial" w:eastAsiaTheme="minorHAnsi" w:hAnsi="Arial" w:cs="Arial"/>
          <w:b/>
          <w:bCs/>
          <w:sz w:val="16"/>
          <w:szCs w:val="12"/>
          <w:lang w:eastAsia="en-US" w:bidi="ar-SA"/>
        </w:rPr>
        <w:t xml:space="preserve">WSPÓLNIKIEM SPÓŁKI CYWILNEJ </w:t>
      </w:r>
      <w:r w:rsidRPr="009E3E1A">
        <w:rPr>
          <w:rFonts w:ascii="Arial" w:eastAsiaTheme="minorHAnsi" w:hAnsi="Arial" w:cs="Arial"/>
          <w:sz w:val="16"/>
          <w:szCs w:val="12"/>
          <w:lang w:eastAsia="en-US" w:bidi="ar-SA"/>
        </w:rPr>
        <w:t>- Pani/Pana dane będziemy przetwarzać w celu:</w:t>
      </w:r>
    </w:p>
    <w:p w14:paraId="4F266A22"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podjęcia działań w celu zawarcia i wykonania Umowy (zgodnie z art. 6 ust. 1 lit. b RODO), której Pani/Pan jest Stroną;</w:t>
      </w:r>
    </w:p>
    <w:p w14:paraId="34BEED24" w14:textId="229512CA"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 wypełnienia obo</w:t>
      </w:r>
      <w:r w:rsidR="009A1168">
        <w:rPr>
          <w:rFonts w:ascii="Arial" w:eastAsiaTheme="minorHAnsi" w:hAnsi="Arial" w:cs="Arial"/>
          <w:sz w:val="16"/>
          <w:szCs w:val="12"/>
          <w:lang w:eastAsia="en-US" w:bidi="ar-SA"/>
        </w:rPr>
        <w:t>wiązków prawnych na nas ciążą</w:t>
      </w:r>
      <w:r w:rsidRPr="009E3E1A">
        <w:rPr>
          <w:rFonts w:ascii="Arial" w:eastAsiaTheme="minorHAnsi" w:hAnsi="Arial" w:cs="Arial"/>
          <w:sz w:val="16"/>
          <w:szCs w:val="12"/>
          <w:lang w:eastAsia="en-US" w:bidi="ar-SA"/>
        </w:rPr>
        <w:t>cych, wynikających z przepisów m.in. prawa podatkowego i rachun</w:t>
      </w:r>
      <w:r w:rsidR="009A1168">
        <w:rPr>
          <w:rFonts w:ascii="Arial" w:eastAsiaTheme="minorHAnsi" w:hAnsi="Arial" w:cs="Arial"/>
          <w:sz w:val="16"/>
          <w:szCs w:val="12"/>
          <w:lang w:eastAsia="en-US" w:bidi="ar-SA"/>
        </w:rPr>
        <w:t>kowego</w:t>
      </w:r>
      <w:r w:rsidR="00C32405">
        <w:rPr>
          <w:rFonts w:ascii="Arial" w:eastAsiaTheme="minorHAnsi" w:hAnsi="Arial" w:cs="Arial"/>
          <w:sz w:val="16"/>
          <w:szCs w:val="12"/>
          <w:lang w:eastAsia="en-US" w:bidi="ar-SA"/>
        </w:rPr>
        <w:t xml:space="preserve"> </w:t>
      </w:r>
      <w:r w:rsidR="009A1168">
        <w:rPr>
          <w:rFonts w:ascii="Arial" w:eastAsiaTheme="minorHAnsi" w:hAnsi="Arial" w:cs="Arial"/>
          <w:sz w:val="16"/>
          <w:szCs w:val="12"/>
          <w:lang w:eastAsia="en-US" w:bidi="ar-SA"/>
        </w:rPr>
        <w:t xml:space="preserve">w związku z rozliczeniem </w:t>
      </w:r>
      <w:r w:rsidRPr="009E3E1A">
        <w:rPr>
          <w:rFonts w:ascii="Arial" w:eastAsiaTheme="minorHAnsi" w:hAnsi="Arial" w:cs="Arial"/>
          <w:sz w:val="16"/>
          <w:szCs w:val="12"/>
          <w:lang w:eastAsia="en-US" w:bidi="ar-SA"/>
        </w:rPr>
        <w:t>umowy, prawa budowlanego</w:t>
      </w:r>
      <w:r w:rsidRPr="009E3E1A">
        <w:rPr>
          <w:rFonts w:ascii="Arial" w:eastAsiaTheme="minorHAnsi" w:hAnsi="Arial" w:cs="Arial"/>
          <w:sz w:val="12"/>
          <w:szCs w:val="8"/>
          <w:lang w:eastAsia="en-US" w:bidi="ar-SA"/>
        </w:rPr>
        <w:t xml:space="preserve">2 </w:t>
      </w:r>
      <w:r w:rsidRPr="009E3E1A">
        <w:rPr>
          <w:rFonts w:ascii="Arial" w:eastAsiaTheme="minorHAnsi" w:hAnsi="Arial" w:cs="Arial"/>
          <w:sz w:val="16"/>
          <w:szCs w:val="12"/>
          <w:lang w:eastAsia="en-US" w:bidi="ar-SA"/>
        </w:rPr>
        <w:t>lub innych przepisów wynikających ze specyfiki realizowanej umowy (zgodnie z art. 6 ust. 1 lit. c RODO);</w:t>
      </w:r>
    </w:p>
    <w:p w14:paraId="6A8733F3" w14:textId="493C77EE"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iii. w oparciu o nasz prawnie uzasadniony interes (zgodnie z art. 6 ust. 1 lit. f RODO), którym jest: podjęcie działań w c</w:t>
      </w:r>
      <w:r w:rsidR="009A1168">
        <w:rPr>
          <w:rFonts w:ascii="Arial" w:eastAsiaTheme="minorHAnsi" w:hAnsi="Arial" w:cs="Arial"/>
          <w:sz w:val="16"/>
          <w:szCs w:val="12"/>
          <w:lang w:eastAsia="en-US" w:bidi="ar-SA"/>
        </w:rPr>
        <w:t xml:space="preserve">elu zawarcia i wykonania Umowy; </w:t>
      </w:r>
      <w:r w:rsidRPr="009E3E1A">
        <w:rPr>
          <w:rFonts w:ascii="Arial" w:eastAsiaTheme="minorHAnsi" w:hAnsi="Arial" w:cs="Arial"/>
          <w:sz w:val="16"/>
          <w:szCs w:val="12"/>
          <w:lang w:eastAsia="en-US" w:bidi="ar-SA"/>
        </w:rPr>
        <w:t>w tym m.in.: weryfikacja oświadczeń złożonych przy zawieraniu Umowy; zapewnienie kontaktu; zachowanie zasa</w:t>
      </w:r>
      <w:r w:rsidR="009A1168">
        <w:rPr>
          <w:rFonts w:ascii="Arial" w:eastAsiaTheme="minorHAnsi" w:hAnsi="Arial" w:cs="Arial"/>
          <w:sz w:val="16"/>
          <w:szCs w:val="12"/>
          <w:lang w:eastAsia="en-US" w:bidi="ar-SA"/>
        </w:rPr>
        <w:t xml:space="preserve">d poufności oraz bezpieczeństwa </w:t>
      </w:r>
      <w:r w:rsidRPr="009E3E1A">
        <w:rPr>
          <w:rFonts w:ascii="Arial" w:eastAsiaTheme="minorHAnsi" w:hAnsi="Arial" w:cs="Arial"/>
          <w:sz w:val="16"/>
          <w:szCs w:val="12"/>
          <w:lang w:eastAsia="en-US" w:bidi="ar-SA"/>
        </w:rPr>
        <w:t>i higieny pracy; oraz obsługi, dochodzenia i obrony w razie zaistnienia wzajemnych roszczeń.</w:t>
      </w:r>
    </w:p>
    <w:p w14:paraId="4FF0D7A5" w14:textId="070669C3" w:rsidR="009E3E1A" w:rsidRPr="009A1168" w:rsidRDefault="009E3E1A" w:rsidP="002A3C6E">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c.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CZŁONKIEM PERSONELU KONTRAHENTÓW LUB KLIENTÓW WSPÓŁPRACUJ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CYCH Z NAMI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WSKAZAN</w:t>
      </w:r>
      <w:r w:rsidRPr="009E3E1A">
        <w:rPr>
          <w:rFonts w:ascii="Arial,Bold" w:eastAsiaTheme="minorHAnsi" w:hAnsi="Arial,Bold" w:cs="Arial,Bold"/>
          <w:b/>
          <w:bCs/>
          <w:sz w:val="16"/>
          <w:szCs w:val="12"/>
          <w:lang w:eastAsia="en-US" w:bidi="ar-SA"/>
        </w:rPr>
        <w:t xml:space="preserve">Ą </w:t>
      </w:r>
      <w:r w:rsidR="009A1168">
        <w:rPr>
          <w:rFonts w:ascii="Arial" w:eastAsiaTheme="minorHAnsi" w:hAnsi="Arial" w:cs="Arial"/>
          <w:b/>
          <w:bCs/>
          <w:sz w:val="16"/>
          <w:szCs w:val="12"/>
          <w:lang w:eastAsia="en-US" w:bidi="ar-SA"/>
        </w:rPr>
        <w:t xml:space="preserve">DO </w:t>
      </w:r>
      <w:r w:rsidRPr="009E3E1A">
        <w:rPr>
          <w:rFonts w:ascii="Arial" w:eastAsiaTheme="minorHAnsi" w:hAnsi="Arial" w:cs="Arial"/>
          <w:b/>
          <w:bCs/>
          <w:sz w:val="16"/>
          <w:szCs w:val="12"/>
          <w:lang w:eastAsia="en-US" w:bidi="ar-SA"/>
        </w:rPr>
        <w:t xml:space="preserve">KONTAKTU LUB REALIZACJI UMOWY) </w:t>
      </w:r>
      <w:r w:rsidRPr="009E3E1A">
        <w:rPr>
          <w:rFonts w:ascii="Arial" w:eastAsiaTheme="minorHAnsi" w:hAnsi="Arial" w:cs="Arial"/>
          <w:sz w:val="16"/>
          <w:szCs w:val="12"/>
          <w:lang w:eastAsia="en-US" w:bidi="ar-SA"/>
        </w:rPr>
        <w:t>- Pani/Pana dane będziemy przetwarzać w celu:</w:t>
      </w:r>
    </w:p>
    <w:p w14:paraId="082098B4" w14:textId="2245547B"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wykonania obowiązków wynikających z umowy z nami, w oparciu o nasz prawnie uzasadniony interes (zgodnie</w:t>
      </w:r>
      <w:r w:rsidR="0035677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z art. 6</w:t>
      </w:r>
      <w:r w:rsidR="0035677A">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 xml:space="preserve">ust. </w:t>
      </w:r>
      <w:r w:rsidR="009A1168">
        <w:rPr>
          <w:rFonts w:ascii="Arial" w:eastAsiaTheme="minorHAnsi" w:hAnsi="Arial" w:cs="Arial"/>
          <w:sz w:val="16"/>
          <w:szCs w:val="12"/>
          <w:lang w:eastAsia="en-US" w:bidi="ar-SA"/>
        </w:rPr>
        <w:t xml:space="preserve">1 lit. f RODO), w szczególności </w:t>
      </w:r>
      <w:r w:rsidRPr="009E3E1A">
        <w:rPr>
          <w:rFonts w:ascii="Arial" w:eastAsiaTheme="minorHAnsi" w:hAnsi="Arial" w:cs="Arial"/>
          <w:sz w:val="16"/>
          <w:szCs w:val="12"/>
          <w:lang w:eastAsia="en-US" w:bidi="ar-SA"/>
        </w:rPr>
        <w:t>w celu: weryfikacji oświadczeń złożonych przez Stronę Umowy, w tym potwierdzenia posiadanych kwalifikacji osób wskazanych do realizacji Umowy;</w:t>
      </w:r>
    </w:p>
    <w:p w14:paraId="658ED774" w14:textId="61BFB130" w:rsidR="009E3E1A" w:rsidRPr="009E3E1A" w:rsidRDefault="009A1168"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Pr>
          <w:rFonts w:ascii="Arial" w:eastAsiaTheme="minorHAnsi" w:hAnsi="Arial" w:cs="Arial"/>
          <w:sz w:val="16"/>
          <w:szCs w:val="12"/>
          <w:lang w:eastAsia="en-US" w:bidi="ar-SA"/>
        </w:rPr>
        <w:t xml:space="preserve">ii. </w:t>
      </w:r>
      <w:r w:rsidR="009E3E1A" w:rsidRPr="009E3E1A">
        <w:rPr>
          <w:rFonts w:ascii="Arial" w:eastAsiaTheme="minorHAnsi" w:hAnsi="Arial" w:cs="Arial"/>
          <w:sz w:val="16"/>
          <w:szCs w:val="12"/>
          <w:lang w:eastAsia="en-US" w:bidi="ar-SA"/>
        </w:rPr>
        <w:t>zapewnienia kontaktu przy wykonaniu Umowy; wymiany korespondencji; wydania pełnomocnictw do reprezentowania (jeśli będzie to konieczne);</w:t>
      </w:r>
    </w:p>
    <w:p w14:paraId="33EC6178" w14:textId="306E4CC6" w:rsidR="009E3E1A" w:rsidRPr="009E3E1A" w:rsidRDefault="009A1168"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Pr>
          <w:rFonts w:ascii="Arial" w:eastAsiaTheme="minorHAnsi" w:hAnsi="Arial" w:cs="Arial"/>
          <w:sz w:val="16"/>
          <w:szCs w:val="12"/>
          <w:lang w:eastAsia="en-US" w:bidi="ar-SA"/>
        </w:rPr>
        <w:t xml:space="preserve">iii/ </w:t>
      </w:r>
      <w:r w:rsidR="009E3E1A" w:rsidRPr="009E3E1A">
        <w:rPr>
          <w:rFonts w:ascii="Arial" w:eastAsiaTheme="minorHAnsi" w:hAnsi="Arial" w:cs="Arial"/>
          <w:sz w:val="16"/>
          <w:szCs w:val="12"/>
          <w:lang w:eastAsia="en-US" w:bidi="ar-SA"/>
        </w:rPr>
        <w:t>zachowania zasad poufności oraz bezpieczeństwa i higieny pracy; oraz w celu obsług</w:t>
      </w:r>
      <w:r>
        <w:rPr>
          <w:rFonts w:ascii="Arial" w:eastAsiaTheme="minorHAnsi" w:hAnsi="Arial" w:cs="Arial"/>
          <w:sz w:val="16"/>
          <w:szCs w:val="12"/>
          <w:lang w:eastAsia="en-US" w:bidi="ar-SA"/>
        </w:rPr>
        <w:t xml:space="preserve">i, dochodzenia i obrony w razie </w:t>
      </w:r>
      <w:r w:rsidR="009E3E1A" w:rsidRPr="009E3E1A">
        <w:rPr>
          <w:rFonts w:ascii="Arial" w:eastAsiaTheme="minorHAnsi" w:hAnsi="Arial" w:cs="Arial"/>
          <w:sz w:val="16"/>
          <w:szCs w:val="12"/>
          <w:lang w:eastAsia="en-US" w:bidi="ar-SA"/>
        </w:rPr>
        <w:t>zaistnienia wzajemnych roszczeń.</w:t>
      </w:r>
    </w:p>
    <w:p w14:paraId="0E641AC1"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 ODBIORCY DANYCH</w:t>
      </w:r>
    </w:p>
    <w:p w14:paraId="201C1647" w14:textId="1D52C575"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mogą być ujawniane podmiotom z nami współpracującymi (odbiorcom), w szczególności podmiotom św</w:t>
      </w:r>
      <w:r w:rsidR="009A1168">
        <w:rPr>
          <w:rFonts w:ascii="Arial" w:eastAsiaTheme="minorHAnsi" w:hAnsi="Arial" w:cs="Arial"/>
          <w:sz w:val="16"/>
          <w:szCs w:val="12"/>
          <w:lang w:eastAsia="en-US" w:bidi="ar-SA"/>
        </w:rPr>
        <w:t xml:space="preserve">iadczącym usługi informatyczne, </w:t>
      </w:r>
      <w:r w:rsidRPr="009E3E1A">
        <w:rPr>
          <w:rFonts w:ascii="Arial" w:eastAsiaTheme="minorHAnsi" w:hAnsi="Arial" w:cs="Arial"/>
          <w:sz w:val="16"/>
          <w:szCs w:val="12"/>
          <w:lang w:eastAsia="en-US" w:bidi="ar-SA"/>
        </w:rPr>
        <w:t>doręczania korespondencji i przesyłek, doradcze, prawne, archiwizacji i niszczenia, rachunkowo-księgowe, Spółkom z Grupy Kapit</w:t>
      </w:r>
      <w:r w:rsidR="009A1168">
        <w:rPr>
          <w:rFonts w:ascii="Arial" w:eastAsiaTheme="minorHAnsi" w:hAnsi="Arial" w:cs="Arial"/>
          <w:sz w:val="16"/>
          <w:szCs w:val="12"/>
          <w:lang w:eastAsia="en-US" w:bidi="ar-SA"/>
        </w:rPr>
        <w:t xml:space="preserve">ałowej ORLEN, w ramach procesów </w:t>
      </w:r>
      <w:r w:rsidRPr="009E3E1A">
        <w:rPr>
          <w:rFonts w:ascii="Arial" w:eastAsiaTheme="minorHAnsi" w:hAnsi="Arial" w:cs="Arial"/>
          <w:sz w:val="16"/>
          <w:szCs w:val="12"/>
          <w:lang w:eastAsia="en-US" w:bidi="ar-SA"/>
        </w:rPr>
        <w:t>wskazanych w pkt. IV.</w:t>
      </w:r>
    </w:p>
    <w:p w14:paraId="708F6646"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VI. OKRES PRZECHOWYWANIA DANYCH</w:t>
      </w:r>
    </w:p>
    <w:p w14:paraId="7424CBD8" w14:textId="75E0993D"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przetwarzane będą przez okres obowiązywania Umowy oraz później przez okres zastrzeżony przepisami praw</w:t>
      </w:r>
      <w:r w:rsidR="009A1168">
        <w:rPr>
          <w:rFonts w:ascii="Arial" w:eastAsiaTheme="minorHAnsi" w:hAnsi="Arial" w:cs="Arial"/>
          <w:sz w:val="16"/>
          <w:szCs w:val="12"/>
          <w:lang w:eastAsia="en-US" w:bidi="ar-SA"/>
        </w:rPr>
        <w:t xml:space="preserve">a, lecz nie krócej niż do czasu </w:t>
      </w:r>
      <w:r w:rsidRPr="009E3E1A">
        <w:rPr>
          <w:rFonts w:ascii="Arial" w:eastAsiaTheme="minorHAnsi" w:hAnsi="Arial" w:cs="Arial"/>
          <w:sz w:val="16"/>
          <w:szCs w:val="12"/>
          <w:lang w:eastAsia="en-US" w:bidi="ar-SA"/>
        </w:rPr>
        <w:t>wygaśnięcia ewentualnych roszczeń wynikających z Umowy lub przedawnienia terminów roszczeń z tytułu zobowiązań podatkowyc</w:t>
      </w:r>
      <w:r w:rsidR="009A1168">
        <w:rPr>
          <w:rFonts w:ascii="Arial" w:eastAsiaTheme="minorHAnsi" w:hAnsi="Arial" w:cs="Arial"/>
          <w:sz w:val="16"/>
          <w:szCs w:val="12"/>
          <w:lang w:eastAsia="en-US" w:bidi="ar-SA"/>
        </w:rPr>
        <w:t xml:space="preserve">h związanych z zawartą Umową. W </w:t>
      </w:r>
      <w:r w:rsidRPr="009E3E1A">
        <w:rPr>
          <w:rFonts w:ascii="Arial" w:eastAsiaTheme="minorHAnsi" w:hAnsi="Arial" w:cs="Arial"/>
          <w:sz w:val="16"/>
          <w:szCs w:val="12"/>
          <w:lang w:eastAsia="en-US" w:bidi="ar-SA"/>
        </w:rPr>
        <w:t>przypadku przetwarzania danych na podstawie uzasadnione</w:t>
      </w:r>
      <w:r w:rsidR="009A1168">
        <w:rPr>
          <w:rFonts w:ascii="Arial" w:eastAsiaTheme="minorHAnsi" w:hAnsi="Arial" w:cs="Arial"/>
          <w:sz w:val="16"/>
          <w:szCs w:val="12"/>
          <w:lang w:eastAsia="en-US" w:bidi="ar-SA"/>
        </w:rPr>
        <w:t>go interesu dane przetwarzane są</w:t>
      </w:r>
      <w:r w:rsidRPr="009E3E1A">
        <w:rPr>
          <w:rFonts w:ascii="Arial" w:eastAsiaTheme="minorHAnsi" w:hAnsi="Arial" w:cs="Arial"/>
          <w:sz w:val="16"/>
          <w:szCs w:val="12"/>
          <w:lang w:eastAsia="en-US" w:bidi="ar-SA"/>
        </w:rPr>
        <w:t xml:space="preserve"> przez okres umożliwiający realizację tego interesu lub do zgłoszenia</w:t>
      </w:r>
    </w:p>
    <w:p w14:paraId="42AD11AF"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lastRenderedPageBreak/>
        <w:t>skutecznego sprzeciwu.</w:t>
      </w:r>
    </w:p>
    <w:p w14:paraId="048C35ED"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VII. UPRAWNIENIA ZWI</w:t>
      </w:r>
      <w:r w:rsidRPr="009E3E1A">
        <w:rPr>
          <w:rFonts w:ascii="Arial,Bold" w:eastAsiaTheme="minorHAnsi" w:hAnsi="Arial,Bold" w:cs="Arial,Bold"/>
          <w:b/>
          <w:bCs/>
          <w:color w:val="FF0000"/>
          <w:sz w:val="16"/>
          <w:szCs w:val="12"/>
          <w:lang w:eastAsia="en-US" w:bidi="ar-SA"/>
        </w:rPr>
        <w:t>Ą</w:t>
      </w:r>
      <w:r w:rsidRPr="009E3E1A">
        <w:rPr>
          <w:rFonts w:ascii="Arial" w:eastAsiaTheme="minorHAnsi" w:hAnsi="Arial" w:cs="Arial"/>
          <w:b/>
          <w:bCs/>
          <w:color w:val="FF0000"/>
          <w:sz w:val="16"/>
          <w:szCs w:val="12"/>
          <w:lang w:eastAsia="en-US" w:bidi="ar-SA"/>
        </w:rPr>
        <w:t>ZANE Z PRZETWARZANIEM DANYCH OSOBOWYCH</w:t>
      </w:r>
    </w:p>
    <w:p w14:paraId="11FD864A"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 związku z przetwarzaniem przez ORLEN Administracja sp. z o.o. danych osobowych, przysługują Pani/Panu następujące prawa:</w:t>
      </w:r>
    </w:p>
    <w:p w14:paraId="46157968"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dostępu do treści swoich danych;</w:t>
      </w:r>
    </w:p>
    <w:p w14:paraId="40DF7149"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 sprostowania danych osobowych;</w:t>
      </w:r>
    </w:p>
    <w:p w14:paraId="5709C394"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 usunięcia danych osobowych lub ograniczenia przetwarzania,</w:t>
      </w:r>
    </w:p>
    <w:p w14:paraId="31945CF9" w14:textId="3E5DC291"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wniesienia sprzeciwu ze względu na szczególną sytuację - w przypadkach, kiedy przetwarzamy Pani/Pana da</w:t>
      </w:r>
      <w:r w:rsidR="009A1168">
        <w:rPr>
          <w:rFonts w:ascii="Arial" w:eastAsiaTheme="minorHAnsi" w:hAnsi="Arial" w:cs="Arial"/>
          <w:sz w:val="16"/>
          <w:szCs w:val="12"/>
          <w:lang w:eastAsia="en-US" w:bidi="ar-SA"/>
        </w:rPr>
        <w:t xml:space="preserve">ne osobowe na podstawie swojego </w:t>
      </w:r>
      <w:r w:rsidRPr="009E3E1A">
        <w:rPr>
          <w:rFonts w:ascii="Arial" w:eastAsiaTheme="minorHAnsi" w:hAnsi="Arial" w:cs="Arial"/>
          <w:sz w:val="16"/>
          <w:szCs w:val="12"/>
          <w:lang w:eastAsia="en-US" w:bidi="ar-SA"/>
        </w:rPr>
        <w:t>prawnie uzasadnionego interesu.</w:t>
      </w:r>
    </w:p>
    <w:p w14:paraId="23BF9ADE" w14:textId="77777777" w:rsidR="009E3E1A" w:rsidRPr="002A2333"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 xml:space="preserve">Aby skorzystać z powyższych praw, proszę skontaktować się z ORLEN Administracja sp. z o.o. lub naszym Inspektorem Ochrony Danych (dane kontaktowe w pkt. </w:t>
      </w:r>
      <w:r w:rsidRPr="002A2333">
        <w:rPr>
          <w:rFonts w:ascii="Arial" w:eastAsiaTheme="minorHAnsi" w:hAnsi="Arial" w:cs="Arial"/>
          <w:sz w:val="16"/>
          <w:szCs w:val="12"/>
          <w:lang w:eastAsia="en-US" w:bidi="ar-SA"/>
        </w:rPr>
        <w:t>I lub II).</w:t>
      </w:r>
    </w:p>
    <w:p w14:paraId="08A50B65" w14:textId="63018D82" w:rsid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Przysługuje Pani/Panu również prawo do wniesienia skargi do Prezesa Urzędu Ochrony Danych Osobowych.</w:t>
      </w:r>
    </w:p>
    <w:p w14:paraId="4D9EA37F" w14:textId="77777777" w:rsidR="009A1168" w:rsidRPr="009E3E1A" w:rsidRDefault="009A1168" w:rsidP="002A3C6E">
      <w:pPr>
        <w:widowControl/>
        <w:autoSpaceDE w:val="0"/>
        <w:autoSpaceDN w:val="0"/>
        <w:adjustRightInd w:val="0"/>
        <w:spacing w:line="360" w:lineRule="auto"/>
        <w:jc w:val="both"/>
        <w:rPr>
          <w:rFonts w:ascii="Arial" w:eastAsiaTheme="minorHAnsi" w:hAnsi="Arial" w:cs="Arial"/>
          <w:sz w:val="16"/>
          <w:szCs w:val="12"/>
          <w:lang w:eastAsia="en-US" w:bidi="ar-SA"/>
        </w:rPr>
      </w:pPr>
    </w:p>
    <w:p w14:paraId="3EB2E5E0"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2"/>
          <w:szCs w:val="8"/>
          <w:lang w:eastAsia="en-US" w:bidi="ar-SA"/>
        </w:rPr>
        <w:t xml:space="preserve">1 </w:t>
      </w:r>
      <w:r w:rsidRPr="009E3E1A">
        <w:rPr>
          <w:rFonts w:ascii="Arial" w:eastAsiaTheme="minorHAnsi" w:hAnsi="Arial" w:cs="Arial"/>
          <w:sz w:val="16"/>
          <w:szCs w:val="12"/>
          <w:lang w:eastAsia="en-US" w:bidi="ar-SA"/>
        </w:rPr>
        <w:t>RODO - Rozporządzenie Parlamentu Europejskiego i Rady (UE) 2016/679 z dnia 27 kwietnia 2016 r. w sprawie ochrony osób fizycznych w związku z przetwarzaniem</w:t>
      </w:r>
    </w:p>
    <w:p w14:paraId="7029A773" w14:textId="77777777" w:rsidR="009E3E1A" w:rsidRPr="009E3E1A" w:rsidRDefault="009E3E1A" w:rsidP="002A3C6E">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danych osobowych i w sprawie swobodnego przepływu takich danych oraz uchylenia dyrektywy 95/46/WE</w:t>
      </w:r>
    </w:p>
    <w:p w14:paraId="16B5EA8F" w14:textId="0909E842" w:rsidR="009E3E1A" w:rsidRPr="009E3E1A" w:rsidRDefault="009E3E1A" w:rsidP="002A3C6E">
      <w:pPr>
        <w:widowControl/>
        <w:spacing w:after="160" w:line="360" w:lineRule="auto"/>
        <w:jc w:val="both"/>
        <w:rPr>
          <w:rFonts w:ascii="Arial" w:hAnsi="Arial" w:cs="Arial"/>
          <w:szCs w:val="20"/>
        </w:rPr>
      </w:pPr>
      <w:r w:rsidRPr="009E3E1A">
        <w:rPr>
          <w:rFonts w:ascii="Calibri" w:eastAsiaTheme="minorHAnsi" w:hAnsi="Calibri" w:cs="Calibri"/>
          <w:sz w:val="12"/>
          <w:szCs w:val="8"/>
          <w:lang w:eastAsia="en-US" w:bidi="ar-SA"/>
        </w:rPr>
        <w:t xml:space="preserve">2 </w:t>
      </w:r>
      <w:r w:rsidRPr="009E3E1A">
        <w:rPr>
          <w:rFonts w:ascii="Arial" w:eastAsiaTheme="minorHAnsi" w:hAnsi="Arial" w:cs="Arial"/>
          <w:sz w:val="16"/>
          <w:szCs w:val="12"/>
          <w:lang w:eastAsia="en-US" w:bidi="ar-SA"/>
        </w:rPr>
        <w:t>dotyczy realizacji umów w zakresie prac projektowych, budowlanych/montażowych/instalacyjnych/remontowych</w:t>
      </w:r>
    </w:p>
    <w:p w14:paraId="0EFFDCC1" w14:textId="77777777" w:rsidR="009E3E1A" w:rsidRDefault="009E3E1A" w:rsidP="002A3C6E">
      <w:pPr>
        <w:widowControl/>
        <w:spacing w:after="160" w:line="259" w:lineRule="auto"/>
        <w:jc w:val="both"/>
        <w:rPr>
          <w:rFonts w:ascii="Arial" w:hAnsi="Arial" w:cs="Arial"/>
          <w:sz w:val="20"/>
          <w:szCs w:val="20"/>
        </w:rPr>
      </w:pPr>
      <w:r>
        <w:rPr>
          <w:rFonts w:ascii="Arial" w:hAnsi="Arial" w:cs="Arial"/>
          <w:sz w:val="20"/>
          <w:szCs w:val="20"/>
        </w:rPr>
        <w:br w:type="page"/>
      </w:r>
    </w:p>
    <w:p w14:paraId="59532742" w14:textId="33C7D86B" w:rsidR="009E3E1A" w:rsidRPr="0035677A" w:rsidRDefault="009E3E1A" w:rsidP="009E3E1A">
      <w:pPr>
        <w:jc w:val="right"/>
        <w:rPr>
          <w:rFonts w:ascii="Arial" w:hAnsi="Arial" w:cs="Arial"/>
          <w:sz w:val="20"/>
          <w:szCs w:val="20"/>
        </w:rPr>
      </w:pPr>
      <w:r w:rsidRPr="0035677A">
        <w:rPr>
          <w:rFonts w:ascii="Arial" w:hAnsi="Arial" w:cs="Arial"/>
          <w:sz w:val="20"/>
          <w:szCs w:val="20"/>
        </w:rPr>
        <w:lastRenderedPageBreak/>
        <w:t xml:space="preserve">Załącznik nr </w:t>
      </w:r>
      <w:r w:rsidR="009A1168" w:rsidRPr="0035677A">
        <w:rPr>
          <w:rFonts w:ascii="Arial" w:hAnsi="Arial" w:cs="Arial"/>
          <w:sz w:val="20"/>
          <w:szCs w:val="20"/>
        </w:rPr>
        <w:t xml:space="preserve">3 </w:t>
      </w:r>
      <w:r w:rsidRPr="0035677A">
        <w:rPr>
          <w:rFonts w:ascii="Arial" w:hAnsi="Arial" w:cs="Arial"/>
          <w:sz w:val="20"/>
          <w:szCs w:val="20"/>
        </w:rPr>
        <w:t xml:space="preserve">do Umowy nr </w:t>
      </w:r>
      <w:r w:rsidR="009A1168" w:rsidRPr="00E1371D">
        <w:rPr>
          <w:rFonts w:ascii="Arial" w:hAnsi="Arial" w:cs="Arial"/>
          <w:sz w:val="20"/>
          <w:szCs w:val="20"/>
          <w:highlight w:val="lightGray"/>
        </w:rPr>
        <w:t>…………</w:t>
      </w:r>
    </w:p>
    <w:p w14:paraId="6615F5FF" w14:textId="77777777" w:rsidR="009E3E1A" w:rsidRPr="009E3E1A" w:rsidRDefault="009E3E1A" w:rsidP="009E3E1A">
      <w:pPr>
        <w:jc w:val="center"/>
        <w:rPr>
          <w:rFonts w:ascii="Arial" w:hAnsi="Arial" w:cs="Arial"/>
          <w:sz w:val="20"/>
          <w:szCs w:val="20"/>
        </w:rPr>
      </w:pPr>
    </w:p>
    <w:p w14:paraId="27238557" w14:textId="77777777" w:rsidR="009E3E1A" w:rsidRPr="006A3DA1" w:rsidRDefault="009E3E1A" w:rsidP="009E3E1A">
      <w:pPr>
        <w:ind w:left="360"/>
        <w:jc w:val="center"/>
        <w:rPr>
          <w:rFonts w:ascii="Arial" w:hAnsi="Arial" w:cs="Arial"/>
          <w:b/>
        </w:rPr>
      </w:pPr>
      <w:r w:rsidRPr="006A3DA1">
        <w:rPr>
          <w:rFonts w:ascii="Arial" w:hAnsi="Arial" w:cs="Arial"/>
          <w:b/>
        </w:rPr>
        <w:t xml:space="preserve">NOTA INFORMACYJNA </w:t>
      </w:r>
    </w:p>
    <w:p w14:paraId="18BF2ED4" w14:textId="77777777" w:rsidR="009E3E1A" w:rsidRPr="006A3DA1" w:rsidRDefault="009E3E1A" w:rsidP="009E3E1A">
      <w:pPr>
        <w:ind w:left="360"/>
        <w:jc w:val="center"/>
        <w:rPr>
          <w:rFonts w:ascii="Arial" w:hAnsi="Arial" w:cs="Arial"/>
          <w:b/>
        </w:rPr>
      </w:pPr>
      <w:r w:rsidRPr="006A3DA1">
        <w:rPr>
          <w:rFonts w:ascii="Arial" w:hAnsi="Arial" w:cs="Arial"/>
          <w:b/>
        </w:rPr>
        <w:t>dotycząca obowiązków informacyjnych spółki publicznej</w:t>
      </w:r>
    </w:p>
    <w:p w14:paraId="797434C8" w14:textId="77777777" w:rsidR="009E3E1A" w:rsidRPr="006A3DA1" w:rsidRDefault="009E3E1A" w:rsidP="009E3E1A">
      <w:pPr>
        <w:rPr>
          <w:rFonts w:ascii="Arial" w:eastAsia="Times New Roman" w:hAnsi="Arial" w:cs="Arial"/>
        </w:rPr>
      </w:pPr>
    </w:p>
    <w:p w14:paraId="7A19DE94" w14:textId="77777777" w:rsidR="009E3E1A" w:rsidRPr="00D3176A" w:rsidRDefault="009E3E1A" w:rsidP="009E3E1A">
      <w:pPr>
        <w:ind w:left="284" w:hanging="284"/>
        <w:rPr>
          <w:rFonts w:ascii="Arial" w:eastAsia="Times New Roman" w:hAnsi="Arial" w:cs="Arial"/>
          <w:b/>
          <w:i/>
          <w:sz w:val="20"/>
          <w:szCs w:val="20"/>
          <w:u w:val="single"/>
        </w:rPr>
      </w:pPr>
      <w:r w:rsidRPr="00D3176A">
        <w:rPr>
          <w:rFonts w:ascii="Arial" w:eastAsia="Times New Roman" w:hAnsi="Arial" w:cs="Arial"/>
          <w:b/>
          <w:i/>
          <w:sz w:val="20"/>
          <w:szCs w:val="20"/>
          <w:u w:val="single"/>
        </w:rPr>
        <w:t>I. dotyczy podmiotu, którego instrumenty finansowe nie są notowane na giełdzie papierów wartościowych</w:t>
      </w:r>
    </w:p>
    <w:p w14:paraId="4D7CD2C5" w14:textId="77777777" w:rsidR="009E3E1A" w:rsidRPr="00D3176A" w:rsidRDefault="009E3E1A" w:rsidP="009E3E1A">
      <w:pPr>
        <w:rPr>
          <w:rFonts w:ascii="Arial" w:eastAsia="Times New Roman" w:hAnsi="Arial" w:cs="Arial"/>
          <w:sz w:val="20"/>
          <w:szCs w:val="20"/>
        </w:rPr>
      </w:pPr>
    </w:p>
    <w:p w14:paraId="48AEA4E9" w14:textId="2A91507F" w:rsidR="009E3E1A" w:rsidRPr="00D3176A" w:rsidRDefault="009E3E1A" w:rsidP="00775356">
      <w:pPr>
        <w:jc w:val="both"/>
        <w:rPr>
          <w:rFonts w:ascii="Arial" w:eastAsia="Times New Roman" w:hAnsi="Arial" w:cs="Arial"/>
          <w:sz w:val="20"/>
          <w:szCs w:val="20"/>
        </w:rPr>
      </w:pPr>
      <w:r w:rsidRPr="00D3176A">
        <w:rPr>
          <w:rFonts w:ascii="Arial" w:eastAsia="Times New Roman" w:hAnsi="Arial" w:cs="Arial"/>
          <w:sz w:val="20"/>
          <w:szCs w:val="20"/>
        </w:rPr>
        <w:t>Na ORLEN S.A., będącym podmiotem dominującym względem</w:t>
      </w:r>
      <w:r w:rsidRPr="00D3176A">
        <w:rPr>
          <w:rFonts w:ascii="Arial" w:eastAsia="Calibri" w:hAnsi="Arial" w:cs="Arial"/>
          <w:sz w:val="20"/>
          <w:szCs w:val="20"/>
        </w:rPr>
        <w:t xml:space="preserve"> </w:t>
      </w:r>
      <w:r w:rsidRPr="00D3176A">
        <w:rPr>
          <w:rFonts w:ascii="Arial" w:eastAsia="Times New Roman" w:hAnsi="Arial" w:cs="Arial"/>
          <w:sz w:val="20"/>
          <w:szCs w:val="20"/>
        </w:rPr>
        <w:t>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w:t>
      </w:r>
      <w:r w:rsidR="00C32405">
        <w:rPr>
          <w:rFonts w:ascii="Arial" w:eastAsia="Times New Roman" w:hAnsi="Arial" w:cs="Arial"/>
          <w:sz w:val="20"/>
          <w:szCs w:val="20"/>
        </w:rPr>
        <w:t xml:space="preserve"> </w:t>
      </w:r>
      <w:r w:rsidRPr="00D3176A">
        <w:rPr>
          <w:rFonts w:ascii="Arial" w:eastAsia="Times New Roman" w:hAnsi="Arial" w:cs="Arial"/>
          <w:sz w:val="20"/>
          <w:szCs w:val="20"/>
        </w:rPr>
        <w:t xml:space="preserve">z </w:t>
      </w:r>
      <w:proofErr w:type="spellStart"/>
      <w:r w:rsidRPr="00D3176A">
        <w:rPr>
          <w:rFonts w:ascii="Arial" w:eastAsia="Times New Roman" w:hAnsi="Arial" w:cs="Arial"/>
          <w:sz w:val="20"/>
          <w:szCs w:val="20"/>
        </w:rPr>
        <w:t>późn</w:t>
      </w:r>
      <w:proofErr w:type="spellEnd"/>
      <w:r w:rsidRPr="00D3176A">
        <w:rPr>
          <w:rFonts w:ascii="Arial" w:eastAsia="Times New Roman" w:hAnsi="Arial" w:cs="Arial"/>
          <w:sz w:val="20"/>
          <w:szCs w:val="20"/>
        </w:rPr>
        <w:t>. zm. (dalej „Rozporządzenie MAR”).</w:t>
      </w:r>
    </w:p>
    <w:p w14:paraId="6EF95436" w14:textId="77777777" w:rsidR="009E3E1A" w:rsidRPr="00D3176A" w:rsidRDefault="009E3E1A" w:rsidP="009E3E1A">
      <w:pPr>
        <w:rPr>
          <w:rFonts w:ascii="Arial" w:eastAsia="Times New Roman" w:hAnsi="Arial" w:cs="Arial"/>
          <w:sz w:val="20"/>
          <w:szCs w:val="20"/>
        </w:rPr>
      </w:pPr>
    </w:p>
    <w:p w14:paraId="6E208616" w14:textId="77777777" w:rsidR="009E3E1A" w:rsidRPr="00D3176A" w:rsidRDefault="009E3E1A" w:rsidP="009E3E1A">
      <w:pPr>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70C4FE8A" w14:textId="77777777" w:rsidR="009E3E1A" w:rsidRPr="00D3176A" w:rsidRDefault="009E3E1A" w:rsidP="009E3E1A">
      <w:pPr>
        <w:rPr>
          <w:rFonts w:ascii="Arial" w:eastAsia="Times New Roman" w:hAnsi="Arial" w:cs="Arial"/>
          <w:sz w:val="20"/>
          <w:szCs w:val="20"/>
        </w:rPr>
      </w:pPr>
    </w:p>
    <w:p w14:paraId="5065DA69" w14:textId="4545A0A6" w:rsidR="009E3E1A" w:rsidRPr="00D3176A" w:rsidRDefault="009E3E1A" w:rsidP="006812B1">
      <w:pPr>
        <w:widowControl/>
        <w:numPr>
          <w:ilvl w:val="0"/>
          <w:numId w:val="16"/>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ORLEN Administracja sp. z o.o. poinformuje drugą stronę umowy o zamiarze przekazania do publicznej wiadomości informacji dotyczącej niniejszej umowy, jeśli uzna ją za informację poufną</w:t>
      </w:r>
      <w:r w:rsidR="00C32405">
        <w:rPr>
          <w:rFonts w:ascii="Arial" w:eastAsia="Times New Roman" w:hAnsi="Arial" w:cs="Arial"/>
          <w:sz w:val="20"/>
          <w:szCs w:val="20"/>
        </w:rPr>
        <w:t xml:space="preserve"> </w:t>
      </w:r>
      <w:r w:rsidRPr="00D3176A">
        <w:rPr>
          <w:rFonts w:ascii="Arial" w:eastAsia="Times New Roman" w:hAnsi="Arial" w:cs="Arial"/>
          <w:sz w:val="20"/>
          <w:szCs w:val="20"/>
        </w:rPr>
        <w:t>w rozumieniu Rozporządzenia MAR.</w:t>
      </w:r>
    </w:p>
    <w:p w14:paraId="6E78C5BC" w14:textId="1410BC51" w:rsidR="009E3E1A" w:rsidRPr="00D3176A" w:rsidRDefault="009E3E1A" w:rsidP="006812B1">
      <w:pPr>
        <w:widowControl/>
        <w:numPr>
          <w:ilvl w:val="0"/>
          <w:numId w:val="16"/>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sidR="00C32405">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sidR="0035677A">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2A46A41A" w14:textId="77777777" w:rsidR="009E3E1A" w:rsidRPr="00D3176A" w:rsidRDefault="009E3E1A" w:rsidP="009E3E1A">
      <w:pPr>
        <w:ind w:left="284"/>
        <w:rPr>
          <w:rFonts w:ascii="Arial" w:eastAsia="Times New Roman" w:hAnsi="Arial" w:cs="Arial"/>
          <w:sz w:val="20"/>
          <w:szCs w:val="20"/>
        </w:rPr>
      </w:pPr>
    </w:p>
    <w:p w14:paraId="73123503" w14:textId="77777777" w:rsidR="009E3E1A" w:rsidRPr="00D3176A" w:rsidRDefault="009E3E1A" w:rsidP="00775356">
      <w:pPr>
        <w:ind w:left="284" w:hanging="295"/>
        <w:jc w:val="both"/>
        <w:rPr>
          <w:rFonts w:ascii="Arial" w:hAnsi="Arial" w:cs="Arial"/>
          <w:b/>
          <w:i/>
          <w:sz w:val="20"/>
          <w:szCs w:val="20"/>
          <w:u w:val="single"/>
        </w:rPr>
      </w:pPr>
      <w:r w:rsidRPr="00D3176A">
        <w:rPr>
          <w:rFonts w:ascii="Arial" w:hAnsi="Arial" w:cs="Arial"/>
          <w:b/>
          <w:i/>
          <w:sz w:val="20"/>
          <w:szCs w:val="20"/>
          <w:u w:val="single"/>
        </w:rPr>
        <w:t>II. dotyczy podmiotu, którego instrumenty finansowe są notowane na giełdzie papierów wartościowych</w:t>
      </w:r>
    </w:p>
    <w:p w14:paraId="1C889D71" w14:textId="77777777" w:rsidR="009E3E1A" w:rsidRPr="00D3176A" w:rsidRDefault="009E3E1A" w:rsidP="009E3E1A">
      <w:pPr>
        <w:rPr>
          <w:rFonts w:ascii="Arial" w:hAnsi="Arial" w:cs="Arial"/>
          <w:b/>
          <w:i/>
          <w:sz w:val="20"/>
          <w:szCs w:val="20"/>
        </w:rPr>
      </w:pPr>
    </w:p>
    <w:p w14:paraId="400CBA83" w14:textId="54CE6603" w:rsidR="009E3E1A" w:rsidRPr="00D3176A" w:rsidRDefault="009E3E1A" w:rsidP="00775356">
      <w:pPr>
        <w:jc w:val="both"/>
        <w:rPr>
          <w:rFonts w:ascii="Arial" w:eastAsia="Times New Roman" w:hAnsi="Arial" w:cs="Arial"/>
          <w:sz w:val="20"/>
          <w:szCs w:val="20"/>
        </w:rPr>
      </w:pPr>
      <w:r w:rsidRPr="00D3176A">
        <w:rPr>
          <w:rFonts w:ascii="Arial" w:eastAsia="Times New Roman" w:hAnsi="Arial" w:cs="Arial"/>
          <w:sz w:val="20"/>
          <w:szCs w:val="20"/>
        </w:rPr>
        <w:t xml:space="preserve">Na ORLEN S.A., będącym podmiotem dominującym względem ORLEN Administracja sp. z o.o. oraz </w:t>
      </w:r>
      <w:r w:rsidRPr="00E1371D">
        <w:rPr>
          <w:rFonts w:ascii="Arial" w:eastAsia="Times New Roman" w:hAnsi="Arial" w:cs="Arial"/>
          <w:sz w:val="20"/>
          <w:szCs w:val="20"/>
          <w:highlight w:val="lightGray"/>
        </w:rPr>
        <w:t>na ……………………………………………………</w:t>
      </w:r>
      <w:r w:rsidRPr="00D3176A">
        <w:rPr>
          <w:rFonts w:ascii="Arial" w:eastAsia="Times New Roman" w:hAnsi="Arial" w:cs="Arial"/>
          <w:sz w:val="20"/>
          <w:szCs w:val="20"/>
        </w:rPr>
        <w:t xml:space="preserve"> </w:t>
      </w:r>
      <w:r w:rsidRPr="00D3176A">
        <w:rPr>
          <w:rFonts w:ascii="Arial" w:eastAsia="Times New Roman" w:hAnsi="Arial" w:cs="Arial"/>
          <w:i/>
          <w:sz w:val="20"/>
          <w:szCs w:val="20"/>
        </w:rPr>
        <w:t>(nazwa podmiotu będącego drugą stroną umowy)</w:t>
      </w:r>
      <w:r w:rsidRPr="00D3176A">
        <w:rPr>
          <w:rFonts w:ascii="Arial" w:eastAsia="Times New Roman" w:hAnsi="Arial" w:cs="Arial"/>
          <w:sz w:val="20"/>
          <w:szCs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w:t>
      </w:r>
      <w:r w:rsidR="00C32405">
        <w:rPr>
          <w:rFonts w:ascii="Arial" w:eastAsia="Times New Roman" w:hAnsi="Arial" w:cs="Arial"/>
          <w:sz w:val="20"/>
          <w:szCs w:val="20"/>
        </w:rPr>
        <w:t xml:space="preserve"> </w:t>
      </w:r>
      <w:r w:rsidRPr="00D3176A">
        <w:rPr>
          <w:rFonts w:ascii="Arial" w:eastAsia="Times New Roman" w:hAnsi="Arial" w:cs="Arial"/>
          <w:sz w:val="20"/>
          <w:szCs w:val="20"/>
        </w:rPr>
        <w:t xml:space="preserve">z </w:t>
      </w:r>
      <w:proofErr w:type="spellStart"/>
      <w:r w:rsidRPr="00D3176A">
        <w:rPr>
          <w:rFonts w:ascii="Arial" w:eastAsia="Times New Roman" w:hAnsi="Arial" w:cs="Arial"/>
          <w:sz w:val="20"/>
          <w:szCs w:val="20"/>
        </w:rPr>
        <w:t>późn</w:t>
      </w:r>
      <w:proofErr w:type="spellEnd"/>
      <w:r w:rsidRPr="00D3176A">
        <w:rPr>
          <w:rFonts w:ascii="Arial" w:eastAsia="Times New Roman" w:hAnsi="Arial" w:cs="Arial"/>
          <w:sz w:val="20"/>
          <w:szCs w:val="20"/>
        </w:rPr>
        <w:t>. zm. (dalej „Rozporządzenie MAR”).</w:t>
      </w:r>
    </w:p>
    <w:p w14:paraId="435C11DA" w14:textId="77777777" w:rsidR="009E3E1A" w:rsidRPr="00D3176A" w:rsidRDefault="009E3E1A" w:rsidP="009E3E1A">
      <w:pPr>
        <w:rPr>
          <w:rFonts w:ascii="Arial" w:eastAsia="Times New Roman" w:hAnsi="Arial" w:cs="Arial"/>
          <w:sz w:val="20"/>
          <w:szCs w:val="20"/>
        </w:rPr>
      </w:pPr>
    </w:p>
    <w:p w14:paraId="3E259F01" w14:textId="77777777" w:rsidR="009E3E1A" w:rsidRPr="00D3176A" w:rsidRDefault="009E3E1A" w:rsidP="009E3E1A">
      <w:pPr>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4451B5CA" w14:textId="77777777" w:rsidR="009E3E1A" w:rsidRPr="00D3176A" w:rsidRDefault="009E3E1A" w:rsidP="009E3E1A">
      <w:pPr>
        <w:rPr>
          <w:rFonts w:ascii="Arial" w:eastAsia="Times New Roman" w:hAnsi="Arial" w:cs="Arial"/>
          <w:sz w:val="20"/>
          <w:szCs w:val="20"/>
        </w:rPr>
      </w:pPr>
    </w:p>
    <w:p w14:paraId="63B42A45" w14:textId="640D3FFA" w:rsidR="009E3E1A" w:rsidRDefault="009E3E1A" w:rsidP="00AB0B15">
      <w:pPr>
        <w:widowControl/>
        <w:numPr>
          <w:ilvl w:val="0"/>
          <w:numId w:val="18"/>
        </w:numPr>
        <w:tabs>
          <w:tab w:val="clear" w:pos="720"/>
          <w:tab w:val="num" w:pos="360"/>
        </w:tabs>
        <w:ind w:left="284" w:hanging="284"/>
        <w:jc w:val="both"/>
        <w:rPr>
          <w:rFonts w:ascii="Arial" w:eastAsia="Times New Roman" w:hAnsi="Arial" w:cs="Arial"/>
          <w:sz w:val="20"/>
          <w:szCs w:val="20"/>
        </w:rPr>
      </w:pPr>
      <w:r w:rsidRPr="00C32405">
        <w:rPr>
          <w:rFonts w:ascii="Arial" w:eastAsia="Times New Roman" w:hAnsi="Arial" w:cs="Arial"/>
          <w:sz w:val="20"/>
          <w:szCs w:val="20"/>
        </w:rPr>
        <w:t>Każda ze stron poinformuje drugą o zamiarze przekazania do publicznej wiadomości informacji dotyczącej niniejszej umowy, jeśli uzna ją za informację poufną w rozumieniu Rozporządzenia MAR.</w:t>
      </w:r>
    </w:p>
    <w:p w14:paraId="6B5C5261" w14:textId="77777777" w:rsidR="00C32405" w:rsidRPr="00C32405" w:rsidRDefault="00C32405" w:rsidP="00C32405">
      <w:pPr>
        <w:widowControl/>
        <w:ind w:left="284"/>
        <w:jc w:val="both"/>
        <w:rPr>
          <w:rFonts w:ascii="Arial" w:eastAsia="Times New Roman" w:hAnsi="Arial" w:cs="Arial"/>
          <w:sz w:val="20"/>
          <w:szCs w:val="20"/>
        </w:rPr>
      </w:pPr>
    </w:p>
    <w:p w14:paraId="11C69753" w14:textId="6DE42D80" w:rsidR="009E3E1A" w:rsidRPr="00D3176A" w:rsidRDefault="009E3E1A" w:rsidP="008326B1">
      <w:pPr>
        <w:pStyle w:val="Akapitzlist"/>
        <w:widowControl/>
        <w:numPr>
          <w:ilvl w:val="0"/>
          <w:numId w:val="18"/>
        </w:numPr>
        <w:tabs>
          <w:tab w:val="clear" w:pos="720"/>
          <w:tab w:val="num" w:pos="360"/>
        </w:tabs>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sidR="00C32405">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sidR="00C32405">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0AA8011B" w14:textId="77777777" w:rsidR="009E3E1A" w:rsidRPr="00D3176A" w:rsidRDefault="009E3E1A" w:rsidP="009E3E1A">
      <w:pPr>
        <w:ind w:left="284"/>
        <w:rPr>
          <w:rFonts w:ascii="Arial" w:eastAsia="Times New Roman" w:hAnsi="Arial" w:cs="Arial"/>
          <w:sz w:val="20"/>
          <w:szCs w:val="20"/>
        </w:rPr>
      </w:pPr>
    </w:p>
    <w:p w14:paraId="6A3F13E4" w14:textId="77777777" w:rsidR="009E3E1A" w:rsidRPr="00D3176A" w:rsidRDefault="009E3E1A" w:rsidP="008326B1">
      <w:pPr>
        <w:widowControl/>
        <w:numPr>
          <w:ilvl w:val="0"/>
          <w:numId w:val="18"/>
        </w:numPr>
        <w:tabs>
          <w:tab w:val="clear" w:pos="720"/>
          <w:tab w:val="num" w:pos="360"/>
        </w:tabs>
        <w:ind w:left="284" w:hanging="284"/>
        <w:jc w:val="both"/>
        <w:rPr>
          <w:rFonts w:ascii="Arial" w:eastAsia="Times New Roman" w:hAnsi="Arial" w:cs="Arial"/>
          <w:sz w:val="20"/>
          <w:szCs w:val="20"/>
        </w:rPr>
      </w:pPr>
      <w:r w:rsidRPr="00D3176A">
        <w:rPr>
          <w:rFonts w:ascii="Arial" w:eastAsia="Times New Roman" w:hAnsi="Arial" w:cs="Arial"/>
          <w:sz w:val="20"/>
          <w:szCs w:val="20"/>
        </w:rPr>
        <w:t xml:space="preserve">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10EAFCAE" w14:textId="77777777" w:rsidR="009E3E1A" w:rsidRPr="00D3176A" w:rsidRDefault="009E3E1A" w:rsidP="009E3E1A">
      <w:pPr>
        <w:rPr>
          <w:rFonts w:ascii="Arial" w:eastAsia="Times New Roman" w:hAnsi="Arial" w:cs="Arial"/>
          <w:sz w:val="20"/>
          <w:szCs w:val="20"/>
        </w:rPr>
      </w:pPr>
    </w:p>
    <w:p w14:paraId="21EC5370" w14:textId="77777777" w:rsidR="009E3E1A" w:rsidRPr="00D3176A" w:rsidRDefault="009E3E1A" w:rsidP="00775356">
      <w:pPr>
        <w:ind w:left="426" w:hanging="426"/>
        <w:jc w:val="both"/>
        <w:rPr>
          <w:rFonts w:ascii="Arial" w:hAnsi="Arial" w:cs="Arial"/>
          <w:b/>
          <w:i/>
          <w:sz w:val="20"/>
          <w:szCs w:val="20"/>
          <w:u w:val="single"/>
        </w:rPr>
      </w:pPr>
      <w:r w:rsidRPr="00D3176A">
        <w:rPr>
          <w:rFonts w:ascii="Arial" w:hAnsi="Arial" w:cs="Arial"/>
          <w:b/>
          <w:i/>
          <w:sz w:val="20"/>
          <w:szCs w:val="20"/>
          <w:u w:val="single"/>
        </w:rPr>
        <w:t>III.  dotyczy doradców, księgowych, audytorów, firm konsultingowych, agencji ratingowych, tłumaczy, grafików, firm i instytucji badawczych, firm projektowych i innych osób określonych w rozporządzeniu MAR jako pracujące dla ORLEN Administracja sp. z o.o. na podstawie innych umów niż umowa o pracę</w:t>
      </w:r>
    </w:p>
    <w:p w14:paraId="0249BA52" w14:textId="77777777" w:rsidR="009E3E1A" w:rsidRPr="00D3176A" w:rsidRDefault="009E3E1A" w:rsidP="009E3E1A">
      <w:pPr>
        <w:rPr>
          <w:rFonts w:ascii="Arial" w:eastAsia="Times New Roman" w:hAnsi="Arial" w:cs="Arial"/>
          <w:b/>
          <w:sz w:val="20"/>
          <w:szCs w:val="20"/>
          <w:u w:val="single"/>
        </w:rPr>
      </w:pPr>
    </w:p>
    <w:p w14:paraId="617D8BF7" w14:textId="70A5B278" w:rsidR="009E3E1A" w:rsidRPr="00D3176A" w:rsidRDefault="009E3E1A" w:rsidP="00775356">
      <w:pPr>
        <w:jc w:val="both"/>
        <w:rPr>
          <w:rFonts w:ascii="Arial" w:eastAsia="Times New Roman" w:hAnsi="Arial" w:cs="Arial"/>
          <w:sz w:val="20"/>
          <w:szCs w:val="20"/>
        </w:rPr>
      </w:pPr>
      <w:r w:rsidRPr="00D3176A">
        <w:rPr>
          <w:rFonts w:ascii="Arial" w:eastAsia="Times New Roman" w:hAnsi="Arial" w:cs="Arial"/>
          <w:sz w:val="20"/>
          <w:szCs w:val="20"/>
        </w:rPr>
        <w:t>Na ORLEN S.A, będącym podmiotem dominującym względem 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w:t>
      </w:r>
      <w:r w:rsidR="00775356">
        <w:rPr>
          <w:rFonts w:ascii="Arial" w:eastAsia="Times New Roman" w:hAnsi="Arial" w:cs="Arial"/>
          <w:sz w:val="20"/>
          <w:szCs w:val="20"/>
        </w:rPr>
        <w:t xml:space="preserve"> </w:t>
      </w:r>
      <w:r w:rsidRPr="00D3176A">
        <w:rPr>
          <w:rFonts w:ascii="Arial" w:eastAsia="Times New Roman" w:hAnsi="Arial" w:cs="Arial"/>
          <w:sz w:val="20"/>
          <w:szCs w:val="20"/>
        </w:rPr>
        <w:t xml:space="preserve">z </w:t>
      </w:r>
      <w:proofErr w:type="spellStart"/>
      <w:r w:rsidRPr="00D3176A">
        <w:rPr>
          <w:rFonts w:ascii="Arial" w:eastAsia="Times New Roman" w:hAnsi="Arial" w:cs="Arial"/>
          <w:sz w:val="20"/>
          <w:szCs w:val="20"/>
        </w:rPr>
        <w:t>późn</w:t>
      </w:r>
      <w:proofErr w:type="spellEnd"/>
      <w:r w:rsidRPr="00D3176A">
        <w:rPr>
          <w:rFonts w:ascii="Arial" w:eastAsia="Times New Roman" w:hAnsi="Arial" w:cs="Arial"/>
          <w:sz w:val="20"/>
          <w:szCs w:val="20"/>
        </w:rPr>
        <w:t>. zm. (dalej „Rozporządzenie MAR”).</w:t>
      </w:r>
    </w:p>
    <w:p w14:paraId="286F7B12" w14:textId="77777777" w:rsidR="009E3E1A" w:rsidRPr="00D3176A" w:rsidRDefault="009E3E1A" w:rsidP="009E3E1A">
      <w:pPr>
        <w:rPr>
          <w:rFonts w:ascii="Arial" w:eastAsia="Times New Roman" w:hAnsi="Arial" w:cs="Arial"/>
          <w:sz w:val="20"/>
          <w:szCs w:val="20"/>
        </w:rPr>
      </w:pPr>
    </w:p>
    <w:p w14:paraId="57D12114" w14:textId="77777777" w:rsidR="009E3E1A" w:rsidRPr="00D3176A" w:rsidRDefault="009E3E1A" w:rsidP="009E3E1A">
      <w:pPr>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0CEED74F" w14:textId="77777777" w:rsidR="009E3E1A" w:rsidRPr="00D3176A" w:rsidRDefault="009E3E1A" w:rsidP="009E3E1A">
      <w:pPr>
        <w:rPr>
          <w:rFonts w:ascii="Arial" w:eastAsia="Times New Roman" w:hAnsi="Arial" w:cs="Arial"/>
          <w:sz w:val="20"/>
          <w:szCs w:val="20"/>
        </w:rPr>
      </w:pPr>
    </w:p>
    <w:p w14:paraId="41C69969" w14:textId="77777777" w:rsidR="009E3E1A"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lastRenderedPageBreak/>
        <w:t>ORLEN Administracja sp. z o.o.  poinformuje drugą stronę umowy, iż w wyniku wykonywania zadań dla ORLEN Administracja sp. z o.o. weszła ona w posiadanie informacji poufnej w rozumieniu rozporządzenia MAR, którą to informację ORLEN S.A. przekaże niezwłocznie lub z opóźnieniem do publicznej wiadomości.</w:t>
      </w:r>
    </w:p>
    <w:p w14:paraId="7AF83552" w14:textId="77777777" w:rsidR="009E3E1A" w:rsidRPr="00D3176A" w:rsidRDefault="009E3E1A" w:rsidP="009E3E1A">
      <w:pPr>
        <w:ind w:left="284"/>
        <w:rPr>
          <w:rFonts w:ascii="Arial" w:eastAsia="Times New Roman" w:hAnsi="Arial" w:cs="Arial"/>
          <w:sz w:val="20"/>
          <w:szCs w:val="20"/>
        </w:rPr>
      </w:pPr>
    </w:p>
    <w:p w14:paraId="1F228560" w14:textId="1AECBCD3" w:rsidR="009E3E1A"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sidR="00775356">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sidR="0035677A">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0A636DA6" w14:textId="77777777" w:rsidR="009E3E1A" w:rsidRPr="00D3176A" w:rsidRDefault="009E3E1A" w:rsidP="009E3E1A">
      <w:pPr>
        <w:ind w:left="284"/>
        <w:rPr>
          <w:rFonts w:ascii="Arial" w:eastAsia="Times New Roman" w:hAnsi="Arial" w:cs="Arial"/>
          <w:sz w:val="20"/>
          <w:szCs w:val="20"/>
        </w:rPr>
      </w:pPr>
    </w:p>
    <w:p w14:paraId="23722E81" w14:textId="77777777" w:rsidR="009E3E1A"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Jeśli wystąpią okoliczności o których mowa w pkt. 1, to zgodnie art. 18 Rozporządzenia MAR:</w:t>
      </w:r>
    </w:p>
    <w:p w14:paraId="6E6EE35A" w14:textId="77777777" w:rsidR="009E3E1A" w:rsidRPr="00D3176A" w:rsidRDefault="009E3E1A" w:rsidP="009E3E1A">
      <w:pPr>
        <w:pStyle w:val="Akapitzlist"/>
        <w:rPr>
          <w:rFonts w:ascii="Arial" w:eastAsia="Times New Roman" w:hAnsi="Arial" w:cs="Arial"/>
          <w:sz w:val="20"/>
          <w:szCs w:val="20"/>
        </w:rPr>
      </w:pPr>
    </w:p>
    <w:p w14:paraId="2F14E164"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4F17902B" w14:textId="77777777" w:rsidR="009E3E1A" w:rsidRPr="00D3176A" w:rsidRDefault="009E3E1A" w:rsidP="009E3E1A">
      <w:pPr>
        <w:pStyle w:val="Akapitzlist"/>
        <w:ind w:left="709"/>
        <w:rPr>
          <w:rFonts w:ascii="Arial" w:eastAsia="Times New Roman" w:hAnsi="Arial" w:cs="Arial"/>
          <w:sz w:val="20"/>
          <w:szCs w:val="20"/>
        </w:rPr>
      </w:pPr>
    </w:p>
    <w:p w14:paraId="5602AF77" w14:textId="32942003"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w:t>
      </w:r>
      <w:r w:rsidR="009910C0">
        <w:rPr>
          <w:rFonts w:ascii="Arial" w:eastAsia="Times New Roman" w:hAnsi="Arial" w:cs="Arial"/>
          <w:sz w:val="20"/>
          <w:szCs w:val="20"/>
        </w:rPr>
        <w:t xml:space="preserve"> </w:t>
      </w:r>
      <w:r w:rsidRPr="00D3176A">
        <w:rPr>
          <w:rFonts w:ascii="Arial" w:eastAsia="Times New Roman" w:hAnsi="Arial" w:cs="Arial"/>
          <w:sz w:val="20"/>
          <w:szCs w:val="20"/>
        </w:rPr>
        <w:t xml:space="preserve">i bezprawnego ich ujawniania. </w:t>
      </w:r>
    </w:p>
    <w:p w14:paraId="40124D02" w14:textId="77777777" w:rsidR="009E3E1A" w:rsidRPr="00D3176A" w:rsidRDefault="009E3E1A" w:rsidP="009E3E1A">
      <w:pPr>
        <w:pStyle w:val="Akapitzlist"/>
        <w:ind w:left="709"/>
        <w:rPr>
          <w:rFonts w:ascii="Arial" w:eastAsia="Times New Roman" w:hAnsi="Arial" w:cs="Arial"/>
          <w:sz w:val="20"/>
          <w:szCs w:val="20"/>
        </w:rPr>
      </w:pPr>
    </w:p>
    <w:p w14:paraId="19212B55"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będzie zobowiązana do niezwłocznej aktualizacji listy, ściśle według art. 18 ust.4 Rozporządzenia MAR.</w:t>
      </w:r>
    </w:p>
    <w:p w14:paraId="28881B0C" w14:textId="77777777" w:rsidR="009E3E1A" w:rsidRPr="00D3176A" w:rsidRDefault="009E3E1A" w:rsidP="009E3E1A">
      <w:pPr>
        <w:pStyle w:val="Akapitzlist"/>
        <w:ind w:left="709"/>
        <w:rPr>
          <w:rFonts w:ascii="Arial" w:eastAsia="Times New Roman" w:hAnsi="Arial" w:cs="Arial"/>
          <w:sz w:val="20"/>
          <w:szCs w:val="20"/>
        </w:rPr>
      </w:pPr>
    </w:p>
    <w:p w14:paraId="0882538F"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Druga strona umowy będzie zobowiązana do przechowywania swojej listy osób mających dostęp do informacji poufnych przez okres co najmniej pięciu lat od jej sporządzenia lub aktualizacji.</w:t>
      </w:r>
    </w:p>
    <w:p w14:paraId="0ACC5145" w14:textId="77777777" w:rsidR="009E3E1A" w:rsidRPr="00D3176A" w:rsidRDefault="009E3E1A" w:rsidP="009E3E1A">
      <w:pPr>
        <w:pStyle w:val="Akapitzlist"/>
        <w:ind w:left="709"/>
        <w:rPr>
          <w:rFonts w:ascii="Arial" w:eastAsia="Times New Roman" w:hAnsi="Arial" w:cs="Arial"/>
          <w:sz w:val="20"/>
          <w:szCs w:val="20"/>
        </w:rPr>
      </w:pPr>
    </w:p>
    <w:p w14:paraId="5B568002" w14:textId="77777777" w:rsidR="009E3E1A" w:rsidRPr="00D3176A" w:rsidRDefault="009E3E1A" w:rsidP="008326B1">
      <w:pPr>
        <w:pStyle w:val="Akapitzlist"/>
        <w:widowControl/>
        <w:numPr>
          <w:ilvl w:val="1"/>
          <w:numId w:val="17"/>
        </w:numPr>
        <w:ind w:left="709"/>
        <w:jc w:val="both"/>
        <w:rPr>
          <w:rFonts w:ascii="Arial" w:eastAsia="Times New Roman" w:hAnsi="Arial" w:cs="Arial"/>
          <w:sz w:val="20"/>
          <w:szCs w:val="20"/>
        </w:rPr>
      </w:pPr>
      <w:r w:rsidRPr="00D3176A">
        <w:rPr>
          <w:rFonts w:ascii="Arial" w:eastAsia="Times New Roman" w:hAnsi="Arial" w:cs="Arial"/>
          <w:sz w:val="20"/>
          <w:szCs w:val="20"/>
        </w:rPr>
        <w:t xml:space="preserve">Druga strona umowy przedstawi listę osób mających dostęp do informacji poufnych Komisji Nadzoru Finansowego jeśli organ ten wystąpi do niej z takim żądaniem. </w:t>
      </w:r>
    </w:p>
    <w:p w14:paraId="2079B28E" w14:textId="77777777" w:rsidR="009E3E1A" w:rsidRPr="00D3176A" w:rsidRDefault="009E3E1A" w:rsidP="009E3E1A">
      <w:pPr>
        <w:rPr>
          <w:rFonts w:ascii="Arial" w:hAnsi="Arial" w:cs="Arial"/>
          <w:sz w:val="20"/>
          <w:szCs w:val="20"/>
        </w:rPr>
      </w:pPr>
    </w:p>
    <w:p w14:paraId="77C3C5A7" w14:textId="4779C547" w:rsidR="006B166E" w:rsidRPr="00D3176A" w:rsidRDefault="009E3E1A" w:rsidP="008326B1">
      <w:pPr>
        <w:widowControl/>
        <w:numPr>
          <w:ilvl w:val="0"/>
          <w:numId w:val="19"/>
        </w:numPr>
        <w:tabs>
          <w:tab w:val="num" w:pos="284"/>
        </w:tabs>
        <w:ind w:left="284" w:hanging="284"/>
        <w:jc w:val="both"/>
        <w:rPr>
          <w:rFonts w:ascii="Arial" w:eastAsia="Times New Roman" w:hAnsi="Arial" w:cs="Arial"/>
          <w:sz w:val="20"/>
          <w:szCs w:val="20"/>
        </w:rPr>
      </w:pPr>
      <w:r w:rsidRPr="00D3176A">
        <w:rPr>
          <w:rFonts w:ascii="Arial" w:eastAsia="Times New Roman" w:hAnsi="Arial" w:cs="Arial"/>
          <w:sz w:val="20"/>
          <w:szCs w:val="20"/>
        </w:rPr>
        <w:t>Format listy osób mających dostęp do informacji poufnych określa Rozporządzenie Wykonawcze Komisji (UE) 2016/347 z dnia 10 marca 2016 r. ustanawiające wykonawcze standardy techniczne</w:t>
      </w:r>
      <w:r w:rsidR="0035677A">
        <w:rPr>
          <w:rFonts w:ascii="Arial" w:eastAsia="Times New Roman" w:hAnsi="Arial" w:cs="Arial"/>
          <w:sz w:val="20"/>
          <w:szCs w:val="20"/>
        </w:rPr>
        <w:t xml:space="preserve"> </w:t>
      </w:r>
      <w:r w:rsidRPr="00D3176A">
        <w:rPr>
          <w:rFonts w:ascii="Arial" w:eastAsia="Times New Roman" w:hAnsi="Arial" w:cs="Arial"/>
          <w:sz w:val="20"/>
          <w:szCs w:val="20"/>
        </w:rPr>
        <w:t>w odniesieniu do określonego formatu list osób mających dostęp do informacji poufnych i ich aktualizacji zgodnie z rozporządzeniem Parlamentu Europejskiego i Rady (UE) nr 596/2014.</w:t>
      </w:r>
    </w:p>
    <w:p w14:paraId="01016A36" w14:textId="3EFDF23D" w:rsidR="006B166E" w:rsidRDefault="006B166E">
      <w:pPr>
        <w:widowControl/>
        <w:spacing w:after="160" w:line="259" w:lineRule="auto"/>
        <w:rPr>
          <w:rFonts w:ascii="Arial" w:eastAsia="Times New Roman" w:hAnsi="Arial" w:cs="Arial"/>
          <w:sz w:val="20"/>
          <w:szCs w:val="20"/>
        </w:rPr>
      </w:pPr>
    </w:p>
    <w:p w14:paraId="2F42E4C7" w14:textId="56CAD662" w:rsidR="00D3176A" w:rsidRDefault="00D3176A">
      <w:pPr>
        <w:widowControl/>
        <w:spacing w:after="160" w:line="259" w:lineRule="auto"/>
        <w:rPr>
          <w:rFonts w:ascii="Arial" w:eastAsia="Times New Roman" w:hAnsi="Arial" w:cs="Arial"/>
          <w:sz w:val="20"/>
          <w:szCs w:val="20"/>
        </w:rPr>
      </w:pPr>
    </w:p>
    <w:p w14:paraId="3E8F44BE" w14:textId="06E73E5D" w:rsidR="00D3176A" w:rsidRDefault="00D3176A">
      <w:pPr>
        <w:widowControl/>
        <w:spacing w:after="160" w:line="259" w:lineRule="auto"/>
        <w:rPr>
          <w:rFonts w:ascii="Arial" w:eastAsia="Times New Roman" w:hAnsi="Arial" w:cs="Arial"/>
          <w:sz w:val="20"/>
          <w:szCs w:val="20"/>
        </w:rPr>
      </w:pPr>
    </w:p>
    <w:p w14:paraId="70501900" w14:textId="3DFAE769" w:rsidR="00D3176A" w:rsidRDefault="00D3176A">
      <w:pPr>
        <w:widowControl/>
        <w:spacing w:after="160" w:line="259" w:lineRule="auto"/>
        <w:rPr>
          <w:rFonts w:ascii="Arial" w:eastAsia="Times New Roman" w:hAnsi="Arial" w:cs="Arial"/>
          <w:sz w:val="20"/>
          <w:szCs w:val="20"/>
        </w:rPr>
      </w:pPr>
    </w:p>
    <w:p w14:paraId="5D8C8301" w14:textId="18448B20" w:rsidR="00D3176A" w:rsidRDefault="00D3176A">
      <w:pPr>
        <w:widowControl/>
        <w:spacing w:after="160" w:line="259" w:lineRule="auto"/>
        <w:rPr>
          <w:rFonts w:ascii="Arial" w:eastAsia="Times New Roman" w:hAnsi="Arial" w:cs="Arial"/>
          <w:sz w:val="20"/>
          <w:szCs w:val="20"/>
        </w:rPr>
      </w:pPr>
    </w:p>
    <w:p w14:paraId="189A090B" w14:textId="325B70FC" w:rsidR="00D3176A" w:rsidRDefault="00D3176A">
      <w:pPr>
        <w:widowControl/>
        <w:spacing w:after="160" w:line="259" w:lineRule="auto"/>
        <w:rPr>
          <w:rFonts w:ascii="Arial" w:eastAsia="Times New Roman" w:hAnsi="Arial" w:cs="Arial"/>
          <w:sz w:val="20"/>
          <w:szCs w:val="20"/>
        </w:rPr>
      </w:pPr>
    </w:p>
    <w:p w14:paraId="790A52C7" w14:textId="761880EE" w:rsidR="00D3176A" w:rsidRDefault="00D3176A">
      <w:pPr>
        <w:widowControl/>
        <w:spacing w:after="160" w:line="259" w:lineRule="auto"/>
        <w:rPr>
          <w:rFonts w:ascii="Arial" w:eastAsia="Times New Roman" w:hAnsi="Arial" w:cs="Arial"/>
          <w:sz w:val="20"/>
          <w:szCs w:val="20"/>
        </w:rPr>
      </w:pPr>
    </w:p>
    <w:p w14:paraId="25171922" w14:textId="381F1E6E" w:rsidR="00D3176A" w:rsidRDefault="00D3176A">
      <w:pPr>
        <w:widowControl/>
        <w:spacing w:after="160" w:line="259" w:lineRule="auto"/>
        <w:rPr>
          <w:rFonts w:ascii="Arial" w:eastAsia="Times New Roman" w:hAnsi="Arial" w:cs="Arial"/>
          <w:sz w:val="20"/>
          <w:szCs w:val="20"/>
        </w:rPr>
      </w:pPr>
    </w:p>
    <w:p w14:paraId="1CDF46E4" w14:textId="27086747" w:rsidR="00D3176A" w:rsidRDefault="00D3176A">
      <w:pPr>
        <w:widowControl/>
        <w:spacing w:after="160" w:line="259" w:lineRule="auto"/>
        <w:rPr>
          <w:rFonts w:ascii="Arial" w:eastAsia="Times New Roman" w:hAnsi="Arial" w:cs="Arial"/>
          <w:sz w:val="20"/>
          <w:szCs w:val="20"/>
        </w:rPr>
      </w:pPr>
    </w:p>
    <w:p w14:paraId="086EDB60" w14:textId="7C1ADED1" w:rsidR="00D3176A" w:rsidRDefault="00D3176A">
      <w:pPr>
        <w:widowControl/>
        <w:spacing w:after="160" w:line="259" w:lineRule="auto"/>
        <w:rPr>
          <w:rFonts w:ascii="Arial" w:eastAsia="Times New Roman" w:hAnsi="Arial" w:cs="Arial"/>
          <w:sz w:val="20"/>
          <w:szCs w:val="20"/>
        </w:rPr>
      </w:pPr>
    </w:p>
    <w:p w14:paraId="2DE2F189" w14:textId="34A34F47" w:rsidR="00D3176A" w:rsidRDefault="00D3176A">
      <w:pPr>
        <w:widowControl/>
        <w:spacing w:after="160" w:line="259" w:lineRule="auto"/>
        <w:rPr>
          <w:rFonts w:ascii="Arial" w:eastAsia="Times New Roman" w:hAnsi="Arial" w:cs="Arial"/>
          <w:sz w:val="20"/>
          <w:szCs w:val="20"/>
        </w:rPr>
      </w:pPr>
    </w:p>
    <w:p w14:paraId="782534FA" w14:textId="77777777" w:rsidR="00D3176A" w:rsidRPr="00D3176A" w:rsidRDefault="00D3176A">
      <w:pPr>
        <w:widowControl/>
        <w:spacing w:after="160" w:line="259" w:lineRule="auto"/>
        <w:rPr>
          <w:rFonts w:ascii="Arial" w:eastAsia="Times New Roman" w:hAnsi="Arial" w:cs="Arial"/>
          <w:sz w:val="20"/>
          <w:szCs w:val="20"/>
        </w:rPr>
      </w:pPr>
    </w:p>
    <w:p w14:paraId="32CED4DB" w14:textId="77777777" w:rsidR="009A1168" w:rsidRDefault="009A1168">
      <w:pPr>
        <w:widowControl/>
        <w:spacing w:after="160" w:line="259" w:lineRule="auto"/>
        <w:rPr>
          <w:rFonts w:ascii="Arial" w:hAnsi="Arial" w:cs="Arial"/>
          <w:sz w:val="18"/>
          <w:szCs w:val="20"/>
        </w:rPr>
      </w:pPr>
      <w:r>
        <w:rPr>
          <w:rFonts w:ascii="Arial" w:hAnsi="Arial" w:cs="Arial"/>
          <w:sz w:val="18"/>
          <w:szCs w:val="20"/>
        </w:rPr>
        <w:br w:type="page"/>
      </w:r>
    </w:p>
    <w:p w14:paraId="1B60D058" w14:textId="41C9DAE9" w:rsidR="009A1168" w:rsidRPr="0035677A" w:rsidRDefault="009A1168" w:rsidP="009A1168">
      <w:pPr>
        <w:jc w:val="right"/>
        <w:rPr>
          <w:rFonts w:ascii="Arial" w:hAnsi="Arial" w:cs="Arial"/>
          <w:sz w:val="20"/>
          <w:szCs w:val="20"/>
        </w:rPr>
      </w:pPr>
      <w:r w:rsidRPr="0035677A">
        <w:rPr>
          <w:rFonts w:ascii="Arial" w:hAnsi="Arial" w:cs="Arial"/>
          <w:sz w:val="20"/>
          <w:szCs w:val="20"/>
        </w:rPr>
        <w:lastRenderedPageBreak/>
        <w:t xml:space="preserve">Załącznik nr 4 do Umowy nr </w:t>
      </w:r>
      <w:r w:rsidRPr="00E1371D">
        <w:rPr>
          <w:rFonts w:ascii="Arial" w:hAnsi="Arial" w:cs="Arial"/>
          <w:sz w:val="20"/>
          <w:szCs w:val="20"/>
          <w:highlight w:val="lightGray"/>
        </w:rPr>
        <w:t>…………</w:t>
      </w:r>
    </w:p>
    <w:p w14:paraId="3D6DAE5E" w14:textId="77777777" w:rsidR="00C40723" w:rsidRDefault="00C40723" w:rsidP="00A9428D">
      <w:pPr>
        <w:rPr>
          <w:rFonts w:ascii="Arial" w:hAnsi="Arial" w:cs="Arial"/>
          <w:sz w:val="20"/>
          <w:szCs w:val="20"/>
        </w:rPr>
      </w:pPr>
    </w:p>
    <w:p w14:paraId="33C71D4C" w14:textId="77777777" w:rsidR="00C40723" w:rsidRDefault="00C40723" w:rsidP="00A9428D">
      <w:pPr>
        <w:rPr>
          <w:rFonts w:ascii="Arial" w:hAnsi="Arial" w:cs="Arial"/>
          <w:sz w:val="20"/>
          <w:szCs w:val="20"/>
        </w:rPr>
      </w:pPr>
    </w:p>
    <w:p w14:paraId="78BBBB95" w14:textId="77777777" w:rsidR="00C40723" w:rsidRDefault="00C40723" w:rsidP="00A9428D">
      <w:pPr>
        <w:rPr>
          <w:rFonts w:ascii="Arial" w:hAnsi="Arial" w:cs="Arial"/>
          <w:sz w:val="20"/>
          <w:szCs w:val="20"/>
        </w:rPr>
      </w:pPr>
    </w:p>
    <w:p w14:paraId="55182E33" w14:textId="77777777" w:rsidR="007E3AAD" w:rsidRDefault="007E3AAD" w:rsidP="00A9428D">
      <w:pPr>
        <w:rPr>
          <w:rFonts w:ascii="Arial" w:hAnsi="Arial" w:cs="Arial"/>
          <w:sz w:val="20"/>
          <w:szCs w:val="20"/>
        </w:rPr>
      </w:pPr>
    </w:p>
    <w:p w14:paraId="1BB14A19" w14:textId="77777777" w:rsidR="007E3AAD" w:rsidRDefault="007E3AAD" w:rsidP="00A9428D">
      <w:pPr>
        <w:rPr>
          <w:rFonts w:ascii="Arial" w:hAnsi="Arial" w:cs="Arial"/>
          <w:sz w:val="20"/>
          <w:szCs w:val="20"/>
        </w:rPr>
      </w:pPr>
    </w:p>
    <w:p w14:paraId="7B746650" w14:textId="77777777" w:rsidR="007E3AAD" w:rsidRDefault="007E3AAD" w:rsidP="00A9428D">
      <w:pPr>
        <w:rPr>
          <w:rFonts w:ascii="Arial" w:hAnsi="Arial" w:cs="Arial"/>
          <w:sz w:val="20"/>
          <w:szCs w:val="20"/>
        </w:rPr>
      </w:pPr>
    </w:p>
    <w:p w14:paraId="3B8604F9" w14:textId="77777777" w:rsidR="007E3AAD" w:rsidRDefault="007E3AAD" w:rsidP="00A9428D">
      <w:pPr>
        <w:rPr>
          <w:rFonts w:ascii="Arial" w:hAnsi="Arial" w:cs="Arial"/>
          <w:sz w:val="20"/>
          <w:szCs w:val="20"/>
        </w:rPr>
      </w:pPr>
    </w:p>
    <w:p w14:paraId="1F798C51" w14:textId="77777777" w:rsidR="00624295" w:rsidRDefault="00624295" w:rsidP="00A9428D">
      <w:pPr>
        <w:rPr>
          <w:rFonts w:ascii="Arial" w:hAnsi="Arial" w:cs="Arial"/>
          <w:sz w:val="20"/>
          <w:szCs w:val="20"/>
        </w:rPr>
      </w:pPr>
    </w:p>
    <w:p w14:paraId="1508BA53" w14:textId="77777777" w:rsidR="00624295" w:rsidRDefault="00624295" w:rsidP="00A9428D">
      <w:pPr>
        <w:rPr>
          <w:rFonts w:ascii="Arial" w:hAnsi="Arial" w:cs="Arial"/>
          <w:sz w:val="20"/>
          <w:szCs w:val="20"/>
        </w:rPr>
      </w:pPr>
    </w:p>
    <w:p w14:paraId="0AE0ACCA" w14:textId="77777777" w:rsidR="00624295" w:rsidRDefault="00624295" w:rsidP="00A9428D">
      <w:pPr>
        <w:rPr>
          <w:rFonts w:ascii="Arial" w:hAnsi="Arial" w:cs="Arial"/>
          <w:sz w:val="20"/>
          <w:szCs w:val="20"/>
        </w:rPr>
      </w:pPr>
    </w:p>
    <w:p w14:paraId="6851826B" w14:textId="77777777" w:rsidR="00624295" w:rsidRDefault="00624295" w:rsidP="00A9428D">
      <w:pPr>
        <w:rPr>
          <w:rFonts w:ascii="Arial" w:hAnsi="Arial" w:cs="Arial"/>
          <w:sz w:val="20"/>
          <w:szCs w:val="20"/>
        </w:rPr>
      </w:pPr>
    </w:p>
    <w:p w14:paraId="1A053630" w14:textId="24D30E5A" w:rsidR="00624295" w:rsidRDefault="0003358E" w:rsidP="00A9428D">
      <w:pPr>
        <w:rPr>
          <w:rFonts w:ascii="Arial" w:hAnsi="Arial" w:cs="Arial"/>
          <w:sz w:val="20"/>
          <w:szCs w:val="20"/>
        </w:rPr>
      </w:pPr>
      <w:r>
        <w:rPr>
          <w:rFonts w:ascii="Arial" w:hAnsi="Arial" w:cs="Arial"/>
          <w:sz w:val="20"/>
          <w:szCs w:val="20"/>
        </w:rPr>
        <w:t xml:space="preserve">WZÓR WZ / </w:t>
      </w:r>
      <w:r w:rsidRPr="0003358E">
        <w:rPr>
          <w:rFonts w:ascii="Arial" w:eastAsia="Arial" w:hAnsi="Arial" w:cs="Arial"/>
          <w:color w:val="auto"/>
          <w:sz w:val="20"/>
          <w:szCs w:val="20"/>
          <w:lang w:eastAsia="en-US" w:bidi="ar-SA"/>
        </w:rPr>
        <w:t>Listu Przewozowego</w:t>
      </w:r>
    </w:p>
    <w:p w14:paraId="54FC97D1" w14:textId="77777777" w:rsidR="00624295" w:rsidRDefault="00624295" w:rsidP="00A9428D">
      <w:pPr>
        <w:rPr>
          <w:rFonts w:ascii="Arial" w:hAnsi="Arial" w:cs="Arial"/>
          <w:sz w:val="20"/>
          <w:szCs w:val="20"/>
        </w:rPr>
      </w:pPr>
    </w:p>
    <w:p w14:paraId="79591898" w14:textId="1E7E48A3" w:rsidR="00A9428D" w:rsidRDefault="00A9428D" w:rsidP="0084744E">
      <w:pPr>
        <w:widowControl/>
        <w:spacing w:after="80"/>
        <w:rPr>
          <w:rFonts w:ascii="Arial" w:eastAsia="Calibri" w:hAnsi="Arial" w:cs="Arial"/>
          <w:color w:val="auto"/>
          <w:sz w:val="18"/>
          <w:szCs w:val="18"/>
          <w:lang w:eastAsia="en-US" w:bidi="ar-SA"/>
        </w:rPr>
      </w:pPr>
    </w:p>
    <w:p w14:paraId="6DB56024" w14:textId="302DE320" w:rsidR="00B928C8" w:rsidRDefault="00B928C8" w:rsidP="0084744E">
      <w:pPr>
        <w:widowControl/>
        <w:spacing w:after="80"/>
        <w:rPr>
          <w:rFonts w:ascii="Arial" w:eastAsia="Calibri" w:hAnsi="Arial" w:cs="Arial"/>
          <w:color w:val="auto"/>
          <w:sz w:val="18"/>
          <w:szCs w:val="18"/>
          <w:lang w:eastAsia="en-US" w:bidi="ar-SA"/>
        </w:rPr>
      </w:pPr>
    </w:p>
    <w:p w14:paraId="6B6F0190" w14:textId="7A07B5E4" w:rsidR="00B928C8" w:rsidRDefault="00B928C8" w:rsidP="0084744E">
      <w:pPr>
        <w:widowControl/>
        <w:spacing w:after="80"/>
        <w:rPr>
          <w:rFonts w:ascii="Arial" w:eastAsia="Calibri" w:hAnsi="Arial" w:cs="Arial"/>
          <w:color w:val="auto"/>
          <w:sz w:val="18"/>
          <w:szCs w:val="18"/>
          <w:lang w:eastAsia="en-US" w:bidi="ar-SA"/>
        </w:rPr>
      </w:pPr>
    </w:p>
    <w:p w14:paraId="14D9EA89" w14:textId="552E37A5" w:rsidR="00B928C8" w:rsidRDefault="00B928C8" w:rsidP="0084744E">
      <w:pPr>
        <w:widowControl/>
        <w:spacing w:after="80"/>
        <w:rPr>
          <w:rFonts w:ascii="Arial" w:eastAsia="Calibri" w:hAnsi="Arial" w:cs="Arial"/>
          <w:color w:val="auto"/>
          <w:sz w:val="18"/>
          <w:szCs w:val="18"/>
          <w:lang w:eastAsia="en-US" w:bidi="ar-SA"/>
        </w:rPr>
      </w:pPr>
    </w:p>
    <w:p w14:paraId="69198590" w14:textId="4FF17135" w:rsidR="00B928C8" w:rsidRDefault="00B928C8" w:rsidP="0084744E">
      <w:pPr>
        <w:widowControl/>
        <w:spacing w:after="80"/>
        <w:rPr>
          <w:rFonts w:ascii="Arial" w:eastAsia="Calibri" w:hAnsi="Arial" w:cs="Arial"/>
          <w:color w:val="auto"/>
          <w:sz w:val="18"/>
          <w:szCs w:val="18"/>
          <w:lang w:eastAsia="en-US" w:bidi="ar-SA"/>
        </w:rPr>
      </w:pPr>
    </w:p>
    <w:p w14:paraId="7C90E44E" w14:textId="293D934A" w:rsidR="00B928C8" w:rsidRDefault="00B928C8" w:rsidP="0084744E">
      <w:pPr>
        <w:widowControl/>
        <w:spacing w:after="80"/>
        <w:rPr>
          <w:rFonts w:ascii="Arial" w:eastAsia="Calibri" w:hAnsi="Arial" w:cs="Arial"/>
          <w:color w:val="auto"/>
          <w:sz w:val="18"/>
          <w:szCs w:val="18"/>
          <w:lang w:eastAsia="en-US" w:bidi="ar-SA"/>
        </w:rPr>
      </w:pPr>
    </w:p>
    <w:p w14:paraId="3A484511" w14:textId="1AC5D921" w:rsidR="00B928C8" w:rsidRDefault="00B928C8" w:rsidP="0084744E">
      <w:pPr>
        <w:widowControl/>
        <w:spacing w:after="80"/>
        <w:rPr>
          <w:rFonts w:ascii="Arial" w:eastAsia="Calibri" w:hAnsi="Arial" w:cs="Arial"/>
          <w:color w:val="auto"/>
          <w:sz w:val="18"/>
          <w:szCs w:val="18"/>
          <w:lang w:eastAsia="en-US" w:bidi="ar-SA"/>
        </w:rPr>
      </w:pPr>
    </w:p>
    <w:p w14:paraId="33278E79" w14:textId="6EDE19DF" w:rsidR="00B928C8" w:rsidRDefault="00B928C8" w:rsidP="0084744E">
      <w:pPr>
        <w:widowControl/>
        <w:spacing w:after="80"/>
        <w:rPr>
          <w:rFonts w:ascii="Arial" w:eastAsia="Calibri" w:hAnsi="Arial" w:cs="Arial"/>
          <w:color w:val="auto"/>
          <w:sz w:val="18"/>
          <w:szCs w:val="18"/>
          <w:lang w:eastAsia="en-US" w:bidi="ar-SA"/>
        </w:rPr>
      </w:pPr>
    </w:p>
    <w:p w14:paraId="599379C5" w14:textId="607B409B" w:rsidR="00B928C8" w:rsidRDefault="00B928C8" w:rsidP="0084744E">
      <w:pPr>
        <w:widowControl/>
        <w:spacing w:after="80"/>
        <w:rPr>
          <w:rFonts w:ascii="Arial" w:eastAsia="Calibri" w:hAnsi="Arial" w:cs="Arial"/>
          <w:color w:val="auto"/>
          <w:sz w:val="18"/>
          <w:szCs w:val="18"/>
          <w:lang w:eastAsia="en-US" w:bidi="ar-SA"/>
        </w:rPr>
      </w:pPr>
    </w:p>
    <w:p w14:paraId="736A74E3" w14:textId="6D3EA0F9" w:rsidR="00B928C8" w:rsidRDefault="00B928C8" w:rsidP="0084744E">
      <w:pPr>
        <w:widowControl/>
        <w:spacing w:after="80"/>
        <w:rPr>
          <w:rFonts w:ascii="Arial" w:eastAsia="Calibri" w:hAnsi="Arial" w:cs="Arial"/>
          <w:color w:val="auto"/>
          <w:sz w:val="18"/>
          <w:szCs w:val="18"/>
          <w:lang w:eastAsia="en-US" w:bidi="ar-SA"/>
        </w:rPr>
      </w:pPr>
    </w:p>
    <w:p w14:paraId="16B251CB" w14:textId="4FA4B035" w:rsidR="00B928C8" w:rsidRDefault="00B928C8" w:rsidP="0084744E">
      <w:pPr>
        <w:widowControl/>
        <w:spacing w:after="80"/>
        <w:rPr>
          <w:rFonts w:ascii="Arial" w:eastAsia="Calibri" w:hAnsi="Arial" w:cs="Arial"/>
          <w:color w:val="auto"/>
          <w:sz w:val="18"/>
          <w:szCs w:val="18"/>
          <w:lang w:eastAsia="en-US" w:bidi="ar-SA"/>
        </w:rPr>
      </w:pPr>
    </w:p>
    <w:p w14:paraId="7C08CAAD" w14:textId="3434ECFF" w:rsidR="00B928C8" w:rsidRDefault="00B928C8" w:rsidP="0084744E">
      <w:pPr>
        <w:widowControl/>
        <w:spacing w:after="80"/>
        <w:rPr>
          <w:rFonts w:ascii="Arial" w:eastAsia="Calibri" w:hAnsi="Arial" w:cs="Arial"/>
          <w:color w:val="auto"/>
          <w:sz w:val="18"/>
          <w:szCs w:val="18"/>
          <w:lang w:eastAsia="en-US" w:bidi="ar-SA"/>
        </w:rPr>
      </w:pPr>
    </w:p>
    <w:p w14:paraId="6D74D0AB" w14:textId="1AB70A1A" w:rsidR="00B928C8" w:rsidRDefault="00B928C8" w:rsidP="0084744E">
      <w:pPr>
        <w:widowControl/>
        <w:spacing w:after="80"/>
        <w:rPr>
          <w:rFonts w:ascii="Arial" w:eastAsia="Calibri" w:hAnsi="Arial" w:cs="Arial"/>
          <w:color w:val="auto"/>
          <w:sz w:val="18"/>
          <w:szCs w:val="18"/>
          <w:lang w:eastAsia="en-US" w:bidi="ar-SA"/>
        </w:rPr>
      </w:pPr>
    </w:p>
    <w:p w14:paraId="7B0B3CA4" w14:textId="3B60A56D" w:rsidR="00B928C8" w:rsidRDefault="00B928C8" w:rsidP="0084744E">
      <w:pPr>
        <w:widowControl/>
        <w:spacing w:after="80"/>
        <w:rPr>
          <w:rFonts w:ascii="Arial" w:eastAsia="Calibri" w:hAnsi="Arial" w:cs="Arial"/>
          <w:color w:val="auto"/>
          <w:sz w:val="18"/>
          <w:szCs w:val="18"/>
          <w:lang w:eastAsia="en-US" w:bidi="ar-SA"/>
        </w:rPr>
      </w:pPr>
    </w:p>
    <w:p w14:paraId="05B710A1" w14:textId="64BC792B" w:rsidR="00B928C8" w:rsidRDefault="00B928C8" w:rsidP="0084744E">
      <w:pPr>
        <w:widowControl/>
        <w:spacing w:after="80"/>
        <w:rPr>
          <w:rFonts w:ascii="Arial" w:eastAsia="Calibri" w:hAnsi="Arial" w:cs="Arial"/>
          <w:color w:val="auto"/>
          <w:sz w:val="18"/>
          <w:szCs w:val="18"/>
          <w:lang w:eastAsia="en-US" w:bidi="ar-SA"/>
        </w:rPr>
      </w:pPr>
    </w:p>
    <w:p w14:paraId="2D814C13" w14:textId="7B5178B1" w:rsidR="00B928C8" w:rsidRDefault="00B928C8" w:rsidP="0084744E">
      <w:pPr>
        <w:widowControl/>
        <w:spacing w:after="80"/>
        <w:rPr>
          <w:rFonts w:ascii="Arial" w:eastAsia="Calibri" w:hAnsi="Arial" w:cs="Arial"/>
          <w:color w:val="auto"/>
          <w:sz w:val="18"/>
          <w:szCs w:val="18"/>
          <w:lang w:eastAsia="en-US" w:bidi="ar-SA"/>
        </w:rPr>
      </w:pPr>
    </w:p>
    <w:p w14:paraId="7F900E04" w14:textId="6BDC6442" w:rsidR="00B928C8" w:rsidRDefault="00B928C8" w:rsidP="0084744E">
      <w:pPr>
        <w:widowControl/>
        <w:spacing w:after="80"/>
        <w:rPr>
          <w:rFonts w:ascii="Arial" w:eastAsia="Calibri" w:hAnsi="Arial" w:cs="Arial"/>
          <w:color w:val="auto"/>
          <w:sz w:val="18"/>
          <w:szCs w:val="18"/>
          <w:lang w:eastAsia="en-US" w:bidi="ar-SA"/>
        </w:rPr>
      </w:pPr>
    </w:p>
    <w:p w14:paraId="00FF2992" w14:textId="6C0B0121" w:rsidR="00B928C8" w:rsidRDefault="00B928C8" w:rsidP="0084744E">
      <w:pPr>
        <w:widowControl/>
        <w:spacing w:after="80"/>
        <w:rPr>
          <w:rFonts w:ascii="Arial" w:eastAsia="Calibri" w:hAnsi="Arial" w:cs="Arial"/>
          <w:color w:val="auto"/>
          <w:sz w:val="18"/>
          <w:szCs w:val="18"/>
          <w:lang w:eastAsia="en-US" w:bidi="ar-SA"/>
        </w:rPr>
      </w:pPr>
    </w:p>
    <w:p w14:paraId="7D3749B8" w14:textId="10F310CA" w:rsidR="00B928C8" w:rsidRDefault="00B928C8" w:rsidP="0084744E">
      <w:pPr>
        <w:widowControl/>
        <w:spacing w:after="80"/>
        <w:rPr>
          <w:rFonts w:ascii="Arial" w:eastAsia="Calibri" w:hAnsi="Arial" w:cs="Arial"/>
          <w:color w:val="auto"/>
          <w:sz w:val="18"/>
          <w:szCs w:val="18"/>
          <w:lang w:eastAsia="en-US" w:bidi="ar-SA"/>
        </w:rPr>
      </w:pPr>
    </w:p>
    <w:p w14:paraId="57D7D2E6" w14:textId="04A43D81" w:rsidR="00B928C8" w:rsidRDefault="00B928C8" w:rsidP="0084744E">
      <w:pPr>
        <w:widowControl/>
        <w:spacing w:after="80"/>
        <w:rPr>
          <w:rFonts w:ascii="Arial" w:eastAsia="Calibri" w:hAnsi="Arial" w:cs="Arial"/>
          <w:color w:val="auto"/>
          <w:sz w:val="18"/>
          <w:szCs w:val="18"/>
          <w:lang w:eastAsia="en-US" w:bidi="ar-SA"/>
        </w:rPr>
      </w:pPr>
    </w:p>
    <w:p w14:paraId="2BD823C7" w14:textId="2F89E7BB" w:rsidR="00B928C8" w:rsidRDefault="00B928C8" w:rsidP="0084744E">
      <w:pPr>
        <w:widowControl/>
        <w:spacing w:after="80"/>
        <w:rPr>
          <w:rFonts w:ascii="Arial" w:eastAsia="Calibri" w:hAnsi="Arial" w:cs="Arial"/>
          <w:color w:val="auto"/>
          <w:sz w:val="18"/>
          <w:szCs w:val="18"/>
          <w:lang w:eastAsia="en-US" w:bidi="ar-SA"/>
        </w:rPr>
      </w:pPr>
    </w:p>
    <w:p w14:paraId="588BC66D" w14:textId="594441E8" w:rsidR="00B928C8" w:rsidRDefault="00B928C8" w:rsidP="0084744E">
      <w:pPr>
        <w:widowControl/>
        <w:spacing w:after="80"/>
        <w:rPr>
          <w:rFonts w:ascii="Arial" w:eastAsia="Calibri" w:hAnsi="Arial" w:cs="Arial"/>
          <w:color w:val="auto"/>
          <w:sz w:val="18"/>
          <w:szCs w:val="18"/>
          <w:lang w:eastAsia="en-US" w:bidi="ar-SA"/>
        </w:rPr>
      </w:pPr>
    </w:p>
    <w:p w14:paraId="2AA15592" w14:textId="708B481B" w:rsidR="00B928C8" w:rsidRDefault="00B928C8" w:rsidP="0084744E">
      <w:pPr>
        <w:widowControl/>
        <w:spacing w:after="80"/>
        <w:rPr>
          <w:rFonts w:ascii="Arial" w:eastAsia="Calibri" w:hAnsi="Arial" w:cs="Arial"/>
          <w:color w:val="auto"/>
          <w:sz w:val="18"/>
          <w:szCs w:val="18"/>
          <w:lang w:eastAsia="en-US" w:bidi="ar-SA"/>
        </w:rPr>
      </w:pPr>
    </w:p>
    <w:p w14:paraId="2A5A2135" w14:textId="10A685E3" w:rsidR="00B928C8" w:rsidRDefault="00B928C8" w:rsidP="0084744E">
      <w:pPr>
        <w:widowControl/>
        <w:spacing w:after="80"/>
        <w:rPr>
          <w:rFonts w:ascii="Arial" w:eastAsia="Calibri" w:hAnsi="Arial" w:cs="Arial"/>
          <w:color w:val="auto"/>
          <w:sz w:val="18"/>
          <w:szCs w:val="18"/>
          <w:lang w:eastAsia="en-US" w:bidi="ar-SA"/>
        </w:rPr>
      </w:pPr>
    </w:p>
    <w:p w14:paraId="5F6B0A70" w14:textId="4CA6B431" w:rsidR="00B928C8" w:rsidRDefault="00B928C8" w:rsidP="0084744E">
      <w:pPr>
        <w:widowControl/>
        <w:spacing w:after="80"/>
        <w:rPr>
          <w:rFonts w:ascii="Arial" w:eastAsia="Calibri" w:hAnsi="Arial" w:cs="Arial"/>
          <w:color w:val="auto"/>
          <w:sz w:val="18"/>
          <w:szCs w:val="18"/>
          <w:lang w:eastAsia="en-US" w:bidi="ar-SA"/>
        </w:rPr>
      </w:pPr>
    </w:p>
    <w:p w14:paraId="325B9B1C" w14:textId="66828450" w:rsidR="00B928C8" w:rsidRDefault="00B928C8" w:rsidP="0084744E">
      <w:pPr>
        <w:widowControl/>
        <w:spacing w:after="80"/>
        <w:rPr>
          <w:rFonts w:ascii="Arial" w:eastAsia="Calibri" w:hAnsi="Arial" w:cs="Arial"/>
          <w:color w:val="auto"/>
          <w:sz w:val="18"/>
          <w:szCs w:val="18"/>
          <w:lang w:eastAsia="en-US" w:bidi="ar-SA"/>
        </w:rPr>
      </w:pPr>
    </w:p>
    <w:p w14:paraId="381ACFFF" w14:textId="3C5E505D" w:rsidR="00B928C8" w:rsidRDefault="00B928C8" w:rsidP="0084744E">
      <w:pPr>
        <w:widowControl/>
        <w:spacing w:after="80"/>
        <w:rPr>
          <w:rFonts w:ascii="Arial" w:eastAsia="Calibri" w:hAnsi="Arial" w:cs="Arial"/>
          <w:color w:val="auto"/>
          <w:sz w:val="18"/>
          <w:szCs w:val="18"/>
          <w:lang w:eastAsia="en-US" w:bidi="ar-SA"/>
        </w:rPr>
      </w:pPr>
    </w:p>
    <w:p w14:paraId="093DD1D6" w14:textId="43CF7A34" w:rsidR="00B928C8" w:rsidRDefault="00B928C8" w:rsidP="0084744E">
      <w:pPr>
        <w:widowControl/>
        <w:spacing w:after="80"/>
        <w:rPr>
          <w:rFonts w:ascii="Arial" w:eastAsia="Calibri" w:hAnsi="Arial" w:cs="Arial"/>
          <w:color w:val="auto"/>
          <w:sz w:val="18"/>
          <w:szCs w:val="18"/>
          <w:lang w:eastAsia="en-US" w:bidi="ar-SA"/>
        </w:rPr>
      </w:pPr>
    </w:p>
    <w:p w14:paraId="098FF1DD" w14:textId="30369DE2" w:rsidR="00B928C8" w:rsidRDefault="00B928C8" w:rsidP="0084744E">
      <w:pPr>
        <w:widowControl/>
        <w:spacing w:after="80"/>
        <w:rPr>
          <w:rFonts w:ascii="Arial" w:eastAsia="Calibri" w:hAnsi="Arial" w:cs="Arial"/>
          <w:color w:val="auto"/>
          <w:sz w:val="18"/>
          <w:szCs w:val="18"/>
          <w:lang w:eastAsia="en-US" w:bidi="ar-SA"/>
        </w:rPr>
      </w:pPr>
    </w:p>
    <w:p w14:paraId="3A53BC25" w14:textId="489C6E37" w:rsidR="00B928C8" w:rsidRDefault="00B928C8" w:rsidP="0084744E">
      <w:pPr>
        <w:widowControl/>
        <w:spacing w:after="80"/>
        <w:rPr>
          <w:rFonts w:ascii="Arial" w:eastAsia="Calibri" w:hAnsi="Arial" w:cs="Arial"/>
          <w:color w:val="auto"/>
          <w:sz w:val="18"/>
          <w:szCs w:val="18"/>
          <w:lang w:eastAsia="en-US" w:bidi="ar-SA"/>
        </w:rPr>
      </w:pPr>
    </w:p>
    <w:p w14:paraId="343D19BC" w14:textId="28CDA65D" w:rsidR="00B928C8" w:rsidRDefault="00B928C8" w:rsidP="0084744E">
      <w:pPr>
        <w:widowControl/>
        <w:spacing w:after="80"/>
        <w:rPr>
          <w:rFonts w:ascii="Arial" w:eastAsia="Calibri" w:hAnsi="Arial" w:cs="Arial"/>
          <w:color w:val="auto"/>
          <w:sz w:val="18"/>
          <w:szCs w:val="18"/>
          <w:lang w:eastAsia="en-US" w:bidi="ar-SA"/>
        </w:rPr>
      </w:pPr>
    </w:p>
    <w:p w14:paraId="74740B09" w14:textId="0A8F9130" w:rsidR="00B928C8" w:rsidRDefault="00B928C8" w:rsidP="0084744E">
      <w:pPr>
        <w:widowControl/>
        <w:spacing w:after="80"/>
        <w:rPr>
          <w:rFonts w:ascii="Arial" w:eastAsia="Calibri" w:hAnsi="Arial" w:cs="Arial"/>
          <w:color w:val="auto"/>
          <w:sz w:val="18"/>
          <w:szCs w:val="18"/>
          <w:lang w:eastAsia="en-US" w:bidi="ar-SA"/>
        </w:rPr>
      </w:pPr>
    </w:p>
    <w:p w14:paraId="40C19A4E" w14:textId="2FB33AA4" w:rsidR="00B928C8" w:rsidRDefault="00B928C8" w:rsidP="0084744E">
      <w:pPr>
        <w:widowControl/>
        <w:spacing w:after="80"/>
        <w:rPr>
          <w:rFonts w:ascii="Arial" w:eastAsia="Calibri" w:hAnsi="Arial" w:cs="Arial"/>
          <w:color w:val="auto"/>
          <w:sz w:val="18"/>
          <w:szCs w:val="18"/>
          <w:lang w:eastAsia="en-US" w:bidi="ar-SA"/>
        </w:rPr>
      </w:pPr>
    </w:p>
    <w:p w14:paraId="09DD705C" w14:textId="61B38AD4" w:rsidR="00B928C8" w:rsidRDefault="00B928C8" w:rsidP="0084744E">
      <w:pPr>
        <w:widowControl/>
        <w:spacing w:after="80"/>
        <w:rPr>
          <w:rFonts w:ascii="Arial" w:eastAsia="Calibri" w:hAnsi="Arial" w:cs="Arial"/>
          <w:color w:val="auto"/>
          <w:sz w:val="18"/>
          <w:szCs w:val="18"/>
          <w:lang w:eastAsia="en-US" w:bidi="ar-SA"/>
        </w:rPr>
      </w:pPr>
    </w:p>
    <w:p w14:paraId="3FE1E220" w14:textId="5A7DD046" w:rsidR="00B928C8" w:rsidRDefault="00B928C8" w:rsidP="0084744E">
      <w:pPr>
        <w:widowControl/>
        <w:spacing w:after="80"/>
        <w:rPr>
          <w:rFonts w:ascii="Arial" w:eastAsia="Calibri" w:hAnsi="Arial" w:cs="Arial"/>
          <w:color w:val="auto"/>
          <w:sz w:val="18"/>
          <w:szCs w:val="18"/>
          <w:lang w:eastAsia="en-US" w:bidi="ar-SA"/>
        </w:rPr>
      </w:pPr>
    </w:p>
    <w:p w14:paraId="27ABE95E" w14:textId="16698437" w:rsidR="00B928C8" w:rsidRDefault="00B928C8" w:rsidP="0084744E">
      <w:pPr>
        <w:widowControl/>
        <w:spacing w:after="80"/>
        <w:rPr>
          <w:rFonts w:ascii="Arial" w:eastAsia="Calibri" w:hAnsi="Arial" w:cs="Arial"/>
          <w:color w:val="auto"/>
          <w:sz w:val="18"/>
          <w:szCs w:val="18"/>
          <w:lang w:eastAsia="en-US" w:bidi="ar-SA"/>
        </w:rPr>
      </w:pPr>
    </w:p>
    <w:p w14:paraId="6901EC92" w14:textId="03AEE7D1" w:rsidR="00B928C8" w:rsidRDefault="00B928C8" w:rsidP="0084744E">
      <w:pPr>
        <w:widowControl/>
        <w:spacing w:after="80"/>
        <w:rPr>
          <w:rFonts w:ascii="Arial" w:eastAsia="Calibri" w:hAnsi="Arial" w:cs="Arial"/>
          <w:color w:val="auto"/>
          <w:sz w:val="18"/>
          <w:szCs w:val="18"/>
          <w:lang w:eastAsia="en-US" w:bidi="ar-SA"/>
        </w:rPr>
      </w:pPr>
    </w:p>
    <w:p w14:paraId="67FFFAE4" w14:textId="7769CAE8" w:rsidR="00B928C8" w:rsidRDefault="00B928C8" w:rsidP="0084744E">
      <w:pPr>
        <w:widowControl/>
        <w:spacing w:after="80"/>
        <w:rPr>
          <w:rFonts w:ascii="Arial" w:eastAsia="Calibri" w:hAnsi="Arial" w:cs="Arial"/>
          <w:color w:val="auto"/>
          <w:sz w:val="18"/>
          <w:szCs w:val="18"/>
          <w:lang w:eastAsia="en-US" w:bidi="ar-SA"/>
        </w:rPr>
      </w:pPr>
    </w:p>
    <w:p w14:paraId="0E5CB500" w14:textId="77777777" w:rsidR="009A1168" w:rsidRDefault="009A1168">
      <w:pPr>
        <w:widowControl/>
        <w:spacing w:after="160" w:line="259" w:lineRule="auto"/>
        <w:rPr>
          <w:rFonts w:ascii="Arial" w:hAnsi="Arial" w:cs="Arial"/>
          <w:sz w:val="18"/>
          <w:szCs w:val="16"/>
        </w:rPr>
      </w:pPr>
      <w:r>
        <w:rPr>
          <w:rFonts w:ascii="Arial" w:hAnsi="Arial" w:cs="Arial"/>
          <w:sz w:val="18"/>
          <w:szCs w:val="16"/>
        </w:rPr>
        <w:br w:type="page"/>
      </w:r>
    </w:p>
    <w:p w14:paraId="63D43597" w14:textId="431D11D2" w:rsidR="009A1168" w:rsidRPr="0035677A" w:rsidRDefault="009A1168" w:rsidP="009A1168">
      <w:pPr>
        <w:jc w:val="right"/>
        <w:rPr>
          <w:rFonts w:ascii="Arial" w:hAnsi="Arial" w:cs="Arial"/>
          <w:sz w:val="20"/>
          <w:szCs w:val="20"/>
        </w:rPr>
      </w:pPr>
      <w:r w:rsidRPr="0035677A">
        <w:rPr>
          <w:rFonts w:ascii="Arial" w:hAnsi="Arial" w:cs="Arial"/>
          <w:sz w:val="20"/>
          <w:szCs w:val="20"/>
        </w:rPr>
        <w:lastRenderedPageBreak/>
        <w:t xml:space="preserve">Załącznik nr 5 do Umowy nr </w:t>
      </w:r>
      <w:r w:rsidRPr="00E1371D">
        <w:rPr>
          <w:rFonts w:ascii="Arial" w:hAnsi="Arial" w:cs="Arial"/>
          <w:sz w:val="20"/>
          <w:szCs w:val="20"/>
          <w:highlight w:val="lightGray"/>
        </w:rPr>
        <w:t>…………</w:t>
      </w:r>
    </w:p>
    <w:p w14:paraId="01848DA8" w14:textId="77777777" w:rsidR="00B928C8" w:rsidRPr="006B6171" w:rsidRDefault="00B928C8" w:rsidP="00B928C8">
      <w:pPr>
        <w:spacing w:after="100"/>
        <w:jc w:val="right"/>
        <w:rPr>
          <w:rFonts w:ascii="Arial" w:hAnsi="Arial" w:cs="Arial"/>
          <w:sz w:val="16"/>
          <w:szCs w:val="16"/>
        </w:rPr>
      </w:pPr>
    </w:p>
    <w:p w14:paraId="553B0F17" w14:textId="77777777" w:rsidR="00B928C8" w:rsidRPr="00B928C8" w:rsidRDefault="00B928C8" w:rsidP="00B928C8">
      <w:pPr>
        <w:spacing w:after="100"/>
        <w:jc w:val="center"/>
        <w:rPr>
          <w:rFonts w:ascii="Arial" w:hAnsi="Arial" w:cs="Arial"/>
          <w:sz w:val="22"/>
          <w:szCs w:val="18"/>
        </w:rPr>
      </w:pPr>
      <w:r w:rsidRPr="00B928C8">
        <w:rPr>
          <w:rFonts w:ascii="Arial" w:hAnsi="Arial" w:cs="Arial"/>
          <w:b/>
          <w:sz w:val="22"/>
          <w:szCs w:val="18"/>
        </w:rPr>
        <w:t>Porozumienie w sprawie przesyłania faktur w formie elektronicznej</w:t>
      </w:r>
    </w:p>
    <w:p w14:paraId="55BED3E0" w14:textId="77777777" w:rsidR="00B928C8" w:rsidRPr="00F807CC" w:rsidRDefault="00B928C8" w:rsidP="00B928C8">
      <w:pPr>
        <w:spacing w:line="360" w:lineRule="auto"/>
        <w:rPr>
          <w:rFonts w:ascii="Arial" w:hAnsi="Arial" w:cs="Arial"/>
          <w:sz w:val="20"/>
          <w:szCs w:val="20"/>
          <w:u w:val="single"/>
        </w:rPr>
      </w:pPr>
      <w:r w:rsidRPr="00F807CC">
        <w:rPr>
          <w:rFonts w:ascii="Arial" w:hAnsi="Arial" w:cs="Arial"/>
          <w:b/>
          <w:sz w:val="20"/>
          <w:szCs w:val="20"/>
          <w:u w:val="single"/>
        </w:rPr>
        <w:t>Odbiorca</w:t>
      </w:r>
      <w:r w:rsidRPr="00F807CC">
        <w:rPr>
          <w:rFonts w:ascii="Arial" w:hAnsi="Arial" w:cs="Arial"/>
          <w:sz w:val="20"/>
          <w:szCs w:val="20"/>
          <w:u w:val="single"/>
        </w:rPr>
        <w:t>:</w:t>
      </w:r>
    </w:p>
    <w:p w14:paraId="14D31A9C" w14:textId="77777777" w:rsidR="00B928C8" w:rsidRPr="00F807CC" w:rsidRDefault="00B928C8" w:rsidP="00B928C8">
      <w:pPr>
        <w:spacing w:line="360" w:lineRule="auto"/>
        <w:rPr>
          <w:rFonts w:ascii="Arial" w:hAnsi="Arial" w:cs="Arial"/>
          <w:sz w:val="20"/>
          <w:szCs w:val="20"/>
        </w:rPr>
      </w:pPr>
      <w:r w:rsidRPr="00F807CC">
        <w:rPr>
          <w:rFonts w:ascii="Arial" w:hAnsi="Arial" w:cs="Arial"/>
          <w:b/>
          <w:sz w:val="20"/>
          <w:szCs w:val="20"/>
        </w:rPr>
        <w:t>ORLEN Administracja sp. z o.o.</w:t>
      </w:r>
      <w:r w:rsidRPr="00F807CC">
        <w:rPr>
          <w:rFonts w:ascii="Arial" w:hAnsi="Arial" w:cs="Arial"/>
          <w:sz w:val="20"/>
          <w:szCs w:val="20"/>
        </w:rPr>
        <w:t xml:space="preserve">  </w:t>
      </w:r>
      <w:r w:rsidRPr="00F807CC">
        <w:rPr>
          <w:rFonts w:ascii="Arial" w:eastAsia="Arial" w:hAnsi="Arial" w:cs="Arial"/>
          <w:sz w:val="20"/>
          <w:szCs w:val="20"/>
        </w:rPr>
        <w:t>z siedzibą w Płocku, ul. Chemików 7, 09-411 Płock, wpisana do rejestru przedsiębiorców prowadzonego przez Sąd Rejonowy dla Łodzi – Śródmieścia w Łodzi XX Wydział Gospodarczy Krajowego Rejestru Sądowego pod numerem KRS 0000252883, NIP 774-28- 94-628, BDO 000090632; kapitał zakładowy/wpłacony: 1.500.000,00 zł</w:t>
      </w:r>
    </w:p>
    <w:p w14:paraId="01B08B2C" w14:textId="77777777" w:rsidR="00B928C8" w:rsidRPr="00F807CC" w:rsidRDefault="00B928C8" w:rsidP="00B928C8">
      <w:pPr>
        <w:spacing w:line="360" w:lineRule="auto"/>
        <w:rPr>
          <w:rFonts w:ascii="Arial" w:hAnsi="Arial" w:cs="Arial"/>
          <w:sz w:val="20"/>
          <w:szCs w:val="20"/>
        </w:rPr>
      </w:pPr>
    </w:p>
    <w:p w14:paraId="6CD7C8CF" w14:textId="77777777" w:rsidR="00B928C8" w:rsidRPr="00F807CC" w:rsidRDefault="00B928C8" w:rsidP="00B928C8">
      <w:pPr>
        <w:spacing w:line="360" w:lineRule="auto"/>
        <w:rPr>
          <w:rFonts w:ascii="Arial" w:hAnsi="Arial" w:cs="Arial"/>
          <w:sz w:val="20"/>
          <w:szCs w:val="20"/>
        </w:rPr>
      </w:pPr>
      <w:r w:rsidRPr="00F807CC">
        <w:rPr>
          <w:rFonts w:ascii="Arial" w:hAnsi="Arial" w:cs="Arial"/>
          <w:b/>
          <w:sz w:val="20"/>
          <w:szCs w:val="20"/>
          <w:u w:val="single"/>
        </w:rPr>
        <w:t>Wystawca</w:t>
      </w:r>
      <w:r w:rsidRPr="00F807CC">
        <w:rPr>
          <w:rFonts w:ascii="Arial" w:hAnsi="Arial" w:cs="Arial"/>
          <w:sz w:val="20"/>
          <w:szCs w:val="20"/>
        </w:rPr>
        <w:t>:</w:t>
      </w:r>
    </w:p>
    <w:p w14:paraId="2D3FA563" w14:textId="362C0175" w:rsidR="00B928C8" w:rsidRPr="00F807CC" w:rsidRDefault="00B928C8" w:rsidP="00B928C8">
      <w:pPr>
        <w:spacing w:line="360" w:lineRule="auto"/>
        <w:rPr>
          <w:rFonts w:ascii="Arial" w:hAnsi="Arial" w:cs="Arial"/>
          <w:sz w:val="20"/>
          <w:szCs w:val="20"/>
        </w:rPr>
      </w:pPr>
    </w:p>
    <w:p w14:paraId="7DB89F01" w14:textId="78676FE6" w:rsidR="00B928C8" w:rsidRPr="00F807CC" w:rsidRDefault="00B928C8" w:rsidP="00B928C8">
      <w:pPr>
        <w:spacing w:line="360" w:lineRule="auto"/>
        <w:rPr>
          <w:rFonts w:ascii="Arial" w:hAnsi="Arial" w:cs="Arial"/>
          <w:sz w:val="20"/>
          <w:szCs w:val="20"/>
        </w:rPr>
      </w:pPr>
      <w:r w:rsidRPr="00E1371D">
        <w:rPr>
          <w:rFonts w:ascii="Arial" w:eastAsia="Calibri" w:hAnsi="Arial" w:cs="Arial"/>
          <w:b/>
          <w:bCs/>
          <w:sz w:val="20"/>
          <w:szCs w:val="20"/>
          <w:highlight w:val="lightGray"/>
        </w:rPr>
        <w:t>…………………</w:t>
      </w:r>
    </w:p>
    <w:p w14:paraId="2EB8D39D" w14:textId="3D639ED0" w:rsidR="00B928C8" w:rsidRPr="00F807CC" w:rsidRDefault="00B928C8" w:rsidP="00B928C8">
      <w:pPr>
        <w:spacing w:line="360" w:lineRule="auto"/>
        <w:rPr>
          <w:rFonts w:ascii="Arial" w:eastAsia="Calibri" w:hAnsi="Arial" w:cs="Arial"/>
          <w:sz w:val="20"/>
          <w:szCs w:val="20"/>
        </w:rPr>
      </w:pPr>
      <w:r w:rsidRPr="00F807CC">
        <w:rPr>
          <w:rFonts w:ascii="Arial" w:eastAsia="Calibri" w:hAnsi="Arial" w:cs="Arial"/>
          <w:b/>
          <w:bCs/>
          <w:sz w:val="20"/>
          <w:szCs w:val="20"/>
        </w:rPr>
        <w:t xml:space="preserve">(Dane rejestrowe Wystawcy e-faktury) </w:t>
      </w:r>
    </w:p>
    <w:p w14:paraId="039AF765" w14:textId="77777777" w:rsidR="00B928C8" w:rsidRPr="00F807CC" w:rsidRDefault="00B928C8" w:rsidP="00B928C8">
      <w:pPr>
        <w:spacing w:line="360" w:lineRule="auto"/>
        <w:rPr>
          <w:rFonts w:ascii="Arial" w:hAnsi="Arial" w:cs="Arial"/>
          <w:sz w:val="20"/>
          <w:szCs w:val="20"/>
        </w:rPr>
      </w:pPr>
    </w:p>
    <w:p w14:paraId="6B118A7F" w14:textId="53E358B2"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Działając na podstawie Ustawy z 11 marca 2004 r. o podatku od towarów i usług (</w:t>
      </w:r>
      <w:proofErr w:type="spellStart"/>
      <w:r w:rsidRPr="00F807CC">
        <w:rPr>
          <w:rFonts w:ascii="Arial" w:hAnsi="Arial" w:cs="Arial"/>
          <w:sz w:val="20"/>
          <w:szCs w:val="20"/>
        </w:rPr>
        <w:t>t.j</w:t>
      </w:r>
      <w:proofErr w:type="spellEnd"/>
      <w:r w:rsidRPr="00F807CC">
        <w:rPr>
          <w:rFonts w:ascii="Arial" w:hAnsi="Arial" w:cs="Arial"/>
          <w:sz w:val="20"/>
          <w:szCs w:val="20"/>
        </w:rPr>
        <w:t>. Dz. U.</w:t>
      </w:r>
      <w:r w:rsidR="009910C0">
        <w:rPr>
          <w:rFonts w:ascii="Arial" w:hAnsi="Arial" w:cs="Arial"/>
          <w:sz w:val="20"/>
          <w:szCs w:val="20"/>
        </w:rPr>
        <w:t xml:space="preserve"> </w:t>
      </w:r>
      <w:r w:rsidRPr="00F807CC">
        <w:rPr>
          <w:rFonts w:ascii="Arial" w:hAnsi="Arial" w:cs="Arial"/>
          <w:sz w:val="20"/>
          <w:szCs w:val="20"/>
        </w:rPr>
        <w:t>z 2021 r., poz. 685 ze zm.) Odbiorca akceptuje przesyłanie mu przez Wystawcę faktur w formie elektronicznej z chwilą podpisania porozumienia przez ORLEN Administracja sp. z o.o.</w:t>
      </w:r>
    </w:p>
    <w:p w14:paraId="1AFB1BCE"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E-faktury, e-faktury korekta, duplikaty e-faktur, e-noty księgowe będą przesyłane pocztą elektroniczną w postaci plików PDF z poniższego/</w:t>
      </w:r>
      <w:proofErr w:type="spellStart"/>
      <w:r w:rsidRPr="00F807CC">
        <w:rPr>
          <w:rFonts w:ascii="Arial" w:hAnsi="Arial" w:cs="Arial"/>
          <w:sz w:val="20"/>
          <w:szCs w:val="20"/>
        </w:rPr>
        <w:t>ych</w:t>
      </w:r>
      <w:proofErr w:type="spellEnd"/>
      <w:r w:rsidRPr="00F807CC">
        <w:rPr>
          <w:rFonts w:ascii="Arial" w:hAnsi="Arial" w:cs="Arial"/>
          <w:sz w:val="20"/>
          <w:szCs w:val="20"/>
        </w:rPr>
        <w:t xml:space="preserve"> adresu/adresów mailowych Wystawcy:</w:t>
      </w:r>
    </w:p>
    <w:p w14:paraId="2E667671" w14:textId="77777777" w:rsidR="00B928C8" w:rsidRPr="00F807CC" w:rsidRDefault="00B928C8" w:rsidP="00B928C8">
      <w:pPr>
        <w:spacing w:line="360" w:lineRule="auto"/>
        <w:ind w:left="540"/>
        <w:jc w:val="both"/>
        <w:rPr>
          <w:rFonts w:ascii="Arial" w:hAnsi="Arial" w:cs="Arial"/>
          <w:b/>
          <w:sz w:val="20"/>
          <w:szCs w:val="20"/>
        </w:rPr>
      </w:pPr>
      <w:r w:rsidRPr="00E1371D">
        <w:rPr>
          <w:rFonts w:ascii="Arial" w:hAnsi="Arial" w:cs="Arial"/>
          <w:b/>
          <w:sz w:val="20"/>
          <w:szCs w:val="20"/>
          <w:highlight w:val="lightGray"/>
        </w:rPr>
        <w:t>…………………………………………….</w:t>
      </w:r>
    </w:p>
    <w:p w14:paraId="2BDAA744"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u w:val="single"/>
        </w:rPr>
        <w:t>zgodnie z warunkami zawartymi w Instrukcji przesyłania faktur w formie elektronicznej będącej załącznikiem do niniejszego Porozumienia</w:t>
      </w:r>
      <w:r w:rsidRPr="00F807CC">
        <w:rPr>
          <w:rFonts w:ascii="Arial" w:hAnsi="Arial" w:cs="Arial"/>
          <w:sz w:val="20"/>
          <w:szCs w:val="20"/>
        </w:rPr>
        <w:t>.</w:t>
      </w:r>
    </w:p>
    <w:p w14:paraId="7E4FA9DA"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 xml:space="preserve">Adresem właściwym do przesyłania Odbiorcy dokumentów wymienionych w pkt. 2 niniejszego Porozumienia będzie: </w:t>
      </w:r>
      <w:hyperlink r:id="rId10" w:history="1">
        <w:r w:rsidRPr="00F807CC">
          <w:rPr>
            <w:rFonts w:ascii="Arial" w:hAnsi="Arial" w:cs="Arial"/>
            <w:b/>
            <w:color w:val="0000FF"/>
            <w:sz w:val="20"/>
            <w:szCs w:val="20"/>
            <w:u w:val="single"/>
          </w:rPr>
          <w:t>efaktura.adm@orlen.pl</w:t>
        </w:r>
      </w:hyperlink>
    </w:p>
    <w:p w14:paraId="5133FB58" w14:textId="77777777" w:rsidR="00B928C8" w:rsidRPr="00F807CC" w:rsidRDefault="00B928C8" w:rsidP="00B928C8">
      <w:pPr>
        <w:spacing w:line="360" w:lineRule="auto"/>
        <w:ind w:left="540"/>
        <w:jc w:val="both"/>
        <w:rPr>
          <w:rFonts w:ascii="Arial" w:hAnsi="Arial" w:cs="Arial"/>
          <w:b/>
          <w:sz w:val="20"/>
          <w:szCs w:val="20"/>
        </w:rPr>
      </w:pPr>
      <w:r w:rsidRPr="00F807CC">
        <w:rPr>
          <w:rFonts w:ascii="Arial" w:hAnsi="Arial" w:cs="Arial"/>
          <w:sz w:val="20"/>
          <w:szCs w:val="20"/>
        </w:rPr>
        <w:t>Adresem właściwym dla potwierdzenia Wystawcy odbioru dokumentów wymienionych w pkt. 2 niniejszego Porozumienia będzie:</w:t>
      </w:r>
      <w:r w:rsidRPr="00F807CC">
        <w:rPr>
          <w:rFonts w:ascii="Arial" w:hAnsi="Arial" w:cs="Arial"/>
          <w:b/>
          <w:sz w:val="20"/>
          <w:szCs w:val="20"/>
        </w:rPr>
        <w:t xml:space="preserve"> </w:t>
      </w:r>
      <w:r w:rsidRPr="00E1371D">
        <w:rPr>
          <w:rFonts w:ascii="Arial" w:hAnsi="Arial" w:cs="Arial"/>
          <w:b/>
          <w:sz w:val="20"/>
          <w:szCs w:val="20"/>
          <w:highlight w:val="lightGray"/>
        </w:rPr>
        <w:t>………………………………………</w:t>
      </w:r>
    </w:p>
    <w:p w14:paraId="523E2F37"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Brak wskazania przez Wystawcę adresu do wysyłania potwierdzeń odbioru dokumentu oznacza rezygnację z potwierdzania odbioru.</w:t>
      </w:r>
    </w:p>
    <w:p w14:paraId="36A63F6D"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rPr>
        <w:t>Potwierdzenie odbioru e-faktury zostanie wysłane przez system pocztowy Odbiorcy w momencie wprowadzenia dokumentu do systemu księgowego, przy czym datą otrzymania będzie data wpływu e-faktury na skrzynkę pocztową Odbiorcy.</w:t>
      </w:r>
    </w:p>
    <w:p w14:paraId="6E3AF5B0" w14:textId="0973FF82" w:rsidR="00B928C8" w:rsidRPr="009910C0" w:rsidRDefault="00B928C8" w:rsidP="00AE44A6">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9910C0">
        <w:rPr>
          <w:rFonts w:ascii="Arial" w:hAnsi="Arial" w:cs="Arial"/>
          <w:sz w:val="20"/>
          <w:szCs w:val="20"/>
        </w:rPr>
        <w:t>W przypadku zmiany adresu/adresów e-mail, wskazanych w punkcie 2, 3 i 4 powyżej, strony zobowiązują się do poinformowania się o dokonanych zmianach w formie pisemnej lub mailowej.</w:t>
      </w:r>
      <w:r w:rsidR="009910C0">
        <w:rPr>
          <w:rFonts w:ascii="Arial" w:hAnsi="Arial" w:cs="Arial"/>
          <w:sz w:val="20"/>
          <w:szCs w:val="20"/>
        </w:rPr>
        <w:t xml:space="preserve"> </w:t>
      </w:r>
      <w:r w:rsidRPr="009910C0">
        <w:rPr>
          <w:rFonts w:ascii="Arial" w:hAnsi="Arial" w:cs="Arial"/>
          <w:sz w:val="20"/>
          <w:szCs w:val="20"/>
        </w:rPr>
        <w:t>W przypadku, gdyby przeszkody formalne lub techniczne uniemożliwiły wystawienie i przesyłanie faktur w formie elektronicznej, wówczas faktury zostaną przesłane w formie papierowej.</w:t>
      </w:r>
    </w:p>
    <w:p w14:paraId="66F04976"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2B3F1CB2"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Akceptując niniejsze Porozumienie Wystawca oświadcza, że zapoznał się z dołączoną do niego Instrukcją przesyłania faktur w formie elektronicznej do ORLEN Administracja sp. z o.o. i będzie stosował się do zwartych w niej wytycznych.</w:t>
      </w:r>
    </w:p>
    <w:p w14:paraId="2F3C9090"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Osobami właściwymi do kontaktu w sprawach dotyczących Porozumienia są:</w:t>
      </w:r>
    </w:p>
    <w:p w14:paraId="4182AB1F"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rPr>
        <w:t>Ze strony Odbiorcy – Anna Lewandowska (</w:t>
      </w:r>
      <w:hyperlink r:id="rId11" w:history="1">
        <w:r w:rsidRPr="00F807CC">
          <w:rPr>
            <w:rFonts w:ascii="Arial" w:hAnsi="Arial" w:cs="Arial"/>
            <w:color w:val="0000FF"/>
            <w:sz w:val="20"/>
            <w:szCs w:val="20"/>
            <w:u w:val="single"/>
          </w:rPr>
          <w:t>ALewandowska@orlen.pl</w:t>
        </w:r>
      </w:hyperlink>
      <w:r w:rsidRPr="00F807CC">
        <w:rPr>
          <w:rFonts w:ascii="Arial" w:hAnsi="Arial" w:cs="Arial"/>
          <w:sz w:val="20"/>
          <w:szCs w:val="20"/>
        </w:rPr>
        <w:t xml:space="preserve">) </w:t>
      </w:r>
    </w:p>
    <w:p w14:paraId="4CEB90B0" w14:textId="77777777" w:rsidR="00B928C8" w:rsidRPr="00F807CC" w:rsidRDefault="00B928C8" w:rsidP="00B928C8">
      <w:pPr>
        <w:spacing w:line="360" w:lineRule="auto"/>
        <w:ind w:left="540"/>
        <w:jc w:val="both"/>
        <w:rPr>
          <w:rFonts w:ascii="Arial" w:hAnsi="Arial" w:cs="Arial"/>
          <w:sz w:val="20"/>
          <w:szCs w:val="20"/>
        </w:rPr>
      </w:pPr>
      <w:r w:rsidRPr="00F807CC">
        <w:rPr>
          <w:rFonts w:ascii="Arial" w:hAnsi="Arial" w:cs="Arial"/>
          <w:sz w:val="20"/>
          <w:szCs w:val="20"/>
        </w:rPr>
        <w:t xml:space="preserve">Ze strony Wystawcy: </w:t>
      </w:r>
      <w:r w:rsidRPr="00E1371D">
        <w:rPr>
          <w:rFonts w:ascii="Arial" w:hAnsi="Arial" w:cs="Arial"/>
          <w:sz w:val="20"/>
          <w:szCs w:val="20"/>
          <w:highlight w:val="lightGray"/>
        </w:rPr>
        <w:t>………………………………..............................................</w:t>
      </w:r>
    </w:p>
    <w:p w14:paraId="041A9445" w14:textId="77777777" w:rsidR="00B928C8" w:rsidRPr="00F807CC" w:rsidRDefault="00B928C8" w:rsidP="008326B1">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lastRenderedPageBreak/>
        <w:t>Podpisane przez Wystawcę Porozumienie należy odesłać na adres Odbiorcy z dopiskiem „Porozumienie e-faktura zakupu”.</w:t>
      </w:r>
    </w:p>
    <w:p w14:paraId="0AB6D6DD" w14:textId="77777777" w:rsidR="00B928C8" w:rsidRPr="00F807CC" w:rsidRDefault="00B928C8" w:rsidP="00B928C8">
      <w:pPr>
        <w:spacing w:line="360" w:lineRule="auto"/>
        <w:ind w:left="540"/>
        <w:jc w:val="both"/>
        <w:rPr>
          <w:rFonts w:ascii="Arial" w:hAnsi="Arial" w:cs="Arial"/>
          <w:sz w:val="18"/>
          <w:szCs w:val="18"/>
        </w:rPr>
      </w:pPr>
    </w:p>
    <w:p w14:paraId="235D8DD1" w14:textId="77777777" w:rsidR="00B928C8" w:rsidRPr="0035677A" w:rsidRDefault="00B928C8" w:rsidP="00B928C8">
      <w:pPr>
        <w:spacing w:line="360" w:lineRule="auto"/>
        <w:jc w:val="both"/>
        <w:rPr>
          <w:rFonts w:ascii="Arial" w:hAnsi="Arial" w:cs="Arial"/>
          <w:b/>
          <w:sz w:val="20"/>
          <w:szCs w:val="20"/>
        </w:rPr>
      </w:pPr>
      <w:r w:rsidRPr="0035677A">
        <w:rPr>
          <w:rFonts w:ascii="Arial" w:hAnsi="Arial" w:cs="Arial"/>
          <w:b/>
          <w:sz w:val="20"/>
          <w:szCs w:val="20"/>
        </w:rPr>
        <w:t>Odbiorca</w:t>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t>Wystawca</w:t>
      </w:r>
    </w:p>
    <w:p w14:paraId="571640E0" w14:textId="77777777" w:rsidR="00B928C8" w:rsidRPr="0035677A" w:rsidRDefault="00B928C8" w:rsidP="00B928C8">
      <w:pPr>
        <w:spacing w:line="360" w:lineRule="auto"/>
        <w:jc w:val="both"/>
        <w:rPr>
          <w:rFonts w:ascii="Arial" w:hAnsi="Arial" w:cs="Arial"/>
          <w:b/>
          <w:sz w:val="20"/>
          <w:szCs w:val="20"/>
        </w:rPr>
      </w:pPr>
    </w:p>
    <w:p w14:paraId="0BC3A2D3" w14:textId="77777777" w:rsidR="00B928C8" w:rsidRPr="0035677A" w:rsidRDefault="00B928C8" w:rsidP="00B928C8">
      <w:pPr>
        <w:spacing w:line="360" w:lineRule="auto"/>
        <w:jc w:val="both"/>
        <w:rPr>
          <w:rFonts w:ascii="Arial" w:hAnsi="Arial" w:cs="Arial"/>
          <w:sz w:val="20"/>
          <w:szCs w:val="20"/>
        </w:rPr>
      </w:pPr>
    </w:p>
    <w:p w14:paraId="6B4A3D22" w14:textId="77777777" w:rsidR="00B928C8" w:rsidRPr="0035677A" w:rsidRDefault="00B928C8" w:rsidP="00B928C8">
      <w:pPr>
        <w:spacing w:line="360" w:lineRule="auto"/>
        <w:jc w:val="both"/>
        <w:rPr>
          <w:rFonts w:ascii="Arial" w:hAnsi="Arial" w:cs="Arial"/>
          <w:sz w:val="20"/>
          <w:szCs w:val="20"/>
        </w:rPr>
      </w:pPr>
      <w:r w:rsidRPr="0035677A">
        <w:rPr>
          <w:rFonts w:ascii="Arial" w:hAnsi="Arial" w:cs="Arial"/>
          <w:sz w:val="20"/>
          <w:szCs w:val="20"/>
        </w:rPr>
        <w:t xml:space="preserve">                                                                                                                                  ………………………………......                                                                              …………………………………….</w:t>
      </w:r>
    </w:p>
    <w:p w14:paraId="1A18424E" w14:textId="5061E526" w:rsidR="002A3C6E" w:rsidRPr="0035677A" w:rsidRDefault="00B928C8" w:rsidP="00B928C8">
      <w:pPr>
        <w:spacing w:line="360" w:lineRule="auto"/>
        <w:jc w:val="both"/>
        <w:rPr>
          <w:rFonts w:ascii="Arial" w:hAnsi="Arial" w:cs="Arial"/>
          <w:sz w:val="20"/>
          <w:szCs w:val="20"/>
        </w:rPr>
      </w:pPr>
      <w:r w:rsidRPr="0035677A">
        <w:rPr>
          <w:rFonts w:ascii="Arial" w:hAnsi="Arial" w:cs="Arial"/>
          <w:sz w:val="20"/>
          <w:szCs w:val="20"/>
        </w:rPr>
        <w:t xml:space="preserve">(podpis osoby uprawnionej)                                                       </w:t>
      </w:r>
      <w:r w:rsidR="0035677A">
        <w:rPr>
          <w:rFonts w:ascii="Arial" w:hAnsi="Arial" w:cs="Arial"/>
          <w:sz w:val="20"/>
          <w:szCs w:val="20"/>
        </w:rPr>
        <w:t xml:space="preserve">              </w:t>
      </w:r>
      <w:r w:rsidRPr="0035677A">
        <w:rPr>
          <w:rFonts w:ascii="Arial" w:hAnsi="Arial" w:cs="Arial"/>
          <w:sz w:val="20"/>
          <w:szCs w:val="20"/>
        </w:rPr>
        <w:t xml:space="preserve">   (podpis osoby uprawnionej)</w:t>
      </w:r>
    </w:p>
    <w:p w14:paraId="1DF70A6C" w14:textId="77777777" w:rsidR="002A3C6E" w:rsidRDefault="002A3C6E">
      <w:pPr>
        <w:widowControl/>
        <w:spacing w:after="160" w:line="259" w:lineRule="auto"/>
        <w:rPr>
          <w:rFonts w:ascii="Arial" w:hAnsi="Arial" w:cs="Arial"/>
          <w:sz w:val="20"/>
          <w:szCs w:val="18"/>
        </w:rPr>
      </w:pPr>
      <w:r>
        <w:rPr>
          <w:rFonts w:ascii="Arial" w:hAnsi="Arial" w:cs="Arial"/>
          <w:sz w:val="20"/>
          <w:szCs w:val="18"/>
        </w:rPr>
        <w:br w:type="page"/>
      </w:r>
    </w:p>
    <w:p w14:paraId="70323894" w14:textId="0EC27864" w:rsidR="002A3C6E" w:rsidRPr="0035677A" w:rsidRDefault="002A3C6E" w:rsidP="002A3C6E">
      <w:pPr>
        <w:jc w:val="right"/>
        <w:rPr>
          <w:rFonts w:ascii="Arial" w:hAnsi="Arial" w:cs="Arial"/>
          <w:sz w:val="20"/>
          <w:szCs w:val="20"/>
        </w:rPr>
      </w:pPr>
      <w:r w:rsidRPr="0035677A">
        <w:rPr>
          <w:rFonts w:ascii="Arial" w:hAnsi="Arial" w:cs="Arial"/>
          <w:sz w:val="20"/>
          <w:szCs w:val="20"/>
        </w:rPr>
        <w:lastRenderedPageBreak/>
        <w:t xml:space="preserve">Załącznik nr 6 do Umowy nr </w:t>
      </w:r>
      <w:r w:rsidRPr="00E1371D">
        <w:rPr>
          <w:rFonts w:ascii="Arial" w:hAnsi="Arial" w:cs="Arial"/>
          <w:sz w:val="20"/>
          <w:szCs w:val="20"/>
          <w:highlight w:val="lightGray"/>
        </w:rPr>
        <w:t>…………</w:t>
      </w:r>
    </w:p>
    <w:p w14:paraId="55914029" w14:textId="77777777" w:rsidR="007A5246" w:rsidRPr="007A5246" w:rsidRDefault="007A5246" w:rsidP="002A3C6E">
      <w:pPr>
        <w:jc w:val="right"/>
        <w:rPr>
          <w:rFonts w:ascii="Arial" w:hAnsi="Arial" w:cs="Arial"/>
          <w:szCs w:val="20"/>
        </w:rPr>
      </w:pPr>
    </w:p>
    <w:p w14:paraId="29AF923E" w14:textId="68346724" w:rsidR="007A5246" w:rsidRDefault="007A5246" w:rsidP="007A5246">
      <w:pPr>
        <w:widowControl/>
        <w:spacing w:after="80"/>
        <w:jc w:val="center"/>
        <w:rPr>
          <w:rFonts w:ascii="Arial" w:eastAsia="Calibri" w:hAnsi="Arial" w:cs="Arial"/>
          <w:color w:val="auto"/>
          <w:szCs w:val="18"/>
          <w:lang w:eastAsia="en-US" w:bidi="ar-SA"/>
        </w:rPr>
      </w:pPr>
      <w:r w:rsidRPr="007A5246">
        <w:rPr>
          <w:rFonts w:ascii="Arial" w:eastAsia="Calibri" w:hAnsi="Arial" w:cs="Arial"/>
          <w:color w:val="auto"/>
          <w:szCs w:val="18"/>
          <w:lang w:eastAsia="en-US" w:bidi="ar-SA"/>
        </w:rPr>
        <w:t>Protokół reklamacji</w:t>
      </w:r>
    </w:p>
    <w:p w14:paraId="3D65BA41" w14:textId="77777777" w:rsidR="00F807CC" w:rsidRPr="007A5246" w:rsidRDefault="00F807CC" w:rsidP="007A5246">
      <w:pPr>
        <w:widowControl/>
        <w:spacing w:after="80"/>
        <w:jc w:val="center"/>
        <w:rPr>
          <w:rFonts w:ascii="Arial" w:eastAsia="Calibri" w:hAnsi="Arial" w:cs="Arial"/>
          <w:color w:val="auto"/>
          <w:szCs w:val="18"/>
          <w:lang w:eastAsia="en-US" w:bidi="ar-SA"/>
        </w:rPr>
      </w:pPr>
    </w:p>
    <w:p w14:paraId="4F8A1A81" w14:textId="2792E9E4" w:rsidR="007A5246" w:rsidRPr="007A5246" w:rsidRDefault="007A5246" w:rsidP="007A5246">
      <w:pPr>
        <w:widowControl/>
        <w:spacing w:after="80"/>
        <w:jc w:val="right"/>
        <w:rPr>
          <w:rFonts w:ascii="Arial" w:eastAsia="Calibri" w:hAnsi="Arial" w:cs="Arial"/>
          <w:color w:val="auto"/>
          <w:sz w:val="18"/>
          <w:szCs w:val="18"/>
          <w:lang w:eastAsia="en-US" w:bidi="ar-SA"/>
        </w:rPr>
      </w:pPr>
      <w:r w:rsidRPr="007A5246">
        <w:rPr>
          <w:rFonts w:ascii="Arial" w:eastAsia="Calibri" w:hAnsi="Arial" w:cs="Arial"/>
          <w:color w:val="auto"/>
          <w:sz w:val="18"/>
          <w:szCs w:val="18"/>
          <w:lang w:eastAsia="en-US" w:bidi="ar-SA"/>
        </w:rPr>
        <w:t>Data: ………………….</w:t>
      </w:r>
    </w:p>
    <w:p w14:paraId="0027B9BC" w14:textId="3A4E16FE" w:rsidR="007A5246" w:rsidRPr="0035677A" w:rsidRDefault="007A5246" w:rsidP="007A5246">
      <w:pPr>
        <w:widowControl/>
        <w:spacing w:after="80"/>
        <w:rPr>
          <w:rFonts w:ascii="Arial" w:eastAsia="Calibri" w:hAnsi="Arial" w:cs="Arial"/>
          <w:color w:val="auto"/>
          <w:sz w:val="20"/>
          <w:szCs w:val="20"/>
          <w:u w:val="single"/>
          <w:lang w:eastAsia="en-US" w:bidi="ar-SA"/>
        </w:rPr>
      </w:pPr>
      <w:r w:rsidRPr="0035677A">
        <w:rPr>
          <w:rFonts w:ascii="Arial" w:eastAsia="Calibri" w:hAnsi="Arial" w:cs="Arial"/>
          <w:color w:val="auto"/>
          <w:sz w:val="20"/>
          <w:szCs w:val="20"/>
          <w:u w:val="single"/>
          <w:lang w:eastAsia="en-US" w:bidi="ar-SA"/>
        </w:rPr>
        <w:t xml:space="preserve">Dane </w:t>
      </w:r>
      <w:r w:rsidR="006B4283" w:rsidRPr="0035677A">
        <w:rPr>
          <w:rFonts w:ascii="Arial" w:eastAsia="Calibri" w:hAnsi="Arial" w:cs="Arial"/>
          <w:color w:val="auto"/>
          <w:sz w:val="20"/>
          <w:szCs w:val="20"/>
          <w:u w:val="single"/>
          <w:lang w:eastAsia="en-US" w:bidi="ar-SA"/>
        </w:rPr>
        <w:t>zgłaszającego reklamację</w:t>
      </w:r>
      <w:r w:rsidRPr="0035677A">
        <w:rPr>
          <w:rFonts w:ascii="Arial" w:eastAsia="Calibri" w:hAnsi="Arial" w:cs="Arial"/>
          <w:color w:val="auto"/>
          <w:sz w:val="20"/>
          <w:szCs w:val="20"/>
          <w:u w:val="single"/>
          <w:lang w:eastAsia="en-US" w:bidi="ar-SA"/>
        </w:rPr>
        <w:t>:</w:t>
      </w:r>
    </w:p>
    <w:p w14:paraId="0F0CFFDF" w14:textId="19E06BB1"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Nazwa:</w:t>
      </w:r>
      <w:r w:rsidR="00F807CC" w:rsidRPr="0035677A">
        <w:rPr>
          <w:rFonts w:ascii="Arial" w:eastAsia="Calibri" w:hAnsi="Arial" w:cs="Arial"/>
          <w:color w:val="auto"/>
          <w:sz w:val="20"/>
          <w:szCs w:val="20"/>
          <w:lang w:eastAsia="en-US" w:bidi="ar-SA"/>
        </w:rPr>
        <w:t xml:space="preserve"> …………………………………………………………..</w:t>
      </w:r>
    </w:p>
    <w:p w14:paraId="00C0C5B0" w14:textId="15D7F291"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Adres:</w:t>
      </w:r>
      <w:r w:rsidR="00F807CC" w:rsidRPr="0035677A">
        <w:rPr>
          <w:rFonts w:ascii="Arial" w:eastAsia="Calibri" w:hAnsi="Arial" w:cs="Arial"/>
          <w:color w:val="auto"/>
          <w:sz w:val="20"/>
          <w:szCs w:val="20"/>
          <w:lang w:eastAsia="en-US" w:bidi="ar-SA"/>
        </w:rPr>
        <w:t xml:space="preserve"> …………………………………………………………….</w:t>
      </w:r>
    </w:p>
    <w:p w14:paraId="7E6CB134" w14:textId="16B93C68"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Tel. komórkowy: </w:t>
      </w:r>
      <w:r w:rsidR="00F807CC" w:rsidRPr="0035677A">
        <w:rPr>
          <w:rFonts w:ascii="Arial" w:eastAsia="Calibri" w:hAnsi="Arial" w:cs="Arial"/>
          <w:color w:val="auto"/>
          <w:sz w:val="20"/>
          <w:szCs w:val="20"/>
          <w:lang w:eastAsia="en-US" w:bidi="ar-SA"/>
        </w:rPr>
        <w:t xml:space="preserve"> ………………………………………………..</w:t>
      </w:r>
    </w:p>
    <w:p w14:paraId="2AD71A1A" w14:textId="5A70F7AE"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Adres </w:t>
      </w:r>
      <w:r w:rsidR="00F807CC" w:rsidRPr="0035677A">
        <w:rPr>
          <w:rFonts w:ascii="Arial" w:eastAsia="Calibri" w:hAnsi="Arial" w:cs="Arial"/>
          <w:color w:val="auto"/>
          <w:sz w:val="20"/>
          <w:szCs w:val="20"/>
          <w:lang w:eastAsia="en-US" w:bidi="ar-SA"/>
        </w:rPr>
        <w:t>e-</w:t>
      </w:r>
      <w:r w:rsidRPr="0035677A">
        <w:rPr>
          <w:rFonts w:ascii="Arial" w:eastAsia="Calibri" w:hAnsi="Arial" w:cs="Arial"/>
          <w:color w:val="auto"/>
          <w:sz w:val="20"/>
          <w:szCs w:val="20"/>
          <w:lang w:eastAsia="en-US" w:bidi="ar-SA"/>
        </w:rPr>
        <w:t xml:space="preserve">mail: </w:t>
      </w:r>
      <w:r w:rsidR="00F807CC" w:rsidRPr="0035677A">
        <w:rPr>
          <w:rFonts w:ascii="Arial" w:eastAsia="Calibri" w:hAnsi="Arial" w:cs="Arial"/>
          <w:color w:val="auto"/>
          <w:sz w:val="20"/>
          <w:szCs w:val="20"/>
          <w:lang w:eastAsia="en-US" w:bidi="ar-SA"/>
        </w:rPr>
        <w:t>…………………………………………………….</w:t>
      </w:r>
    </w:p>
    <w:p w14:paraId="3432698E" w14:textId="77777777" w:rsidR="007A5246" w:rsidRPr="0035677A" w:rsidRDefault="007A5246" w:rsidP="007A5246">
      <w:pPr>
        <w:widowControl/>
        <w:spacing w:after="80"/>
        <w:rPr>
          <w:rFonts w:ascii="Arial" w:eastAsia="Calibri" w:hAnsi="Arial" w:cs="Arial"/>
          <w:color w:val="auto"/>
          <w:sz w:val="20"/>
          <w:szCs w:val="20"/>
          <w:lang w:eastAsia="en-US" w:bidi="ar-SA"/>
        </w:rPr>
      </w:pPr>
    </w:p>
    <w:p w14:paraId="19111291" w14:textId="5462439D" w:rsidR="007A5246" w:rsidRPr="0035677A" w:rsidRDefault="007A5246" w:rsidP="007A5246">
      <w:pPr>
        <w:widowControl/>
        <w:spacing w:after="80"/>
        <w:rPr>
          <w:rFonts w:ascii="Arial" w:eastAsia="Calibri" w:hAnsi="Arial" w:cs="Arial"/>
          <w:color w:val="auto"/>
          <w:sz w:val="20"/>
          <w:szCs w:val="20"/>
          <w:u w:val="single"/>
          <w:lang w:eastAsia="en-US" w:bidi="ar-SA"/>
        </w:rPr>
      </w:pPr>
      <w:r w:rsidRPr="0035677A">
        <w:rPr>
          <w:rFonts w:ascii="Arial" w:eastAsia="Calibri" w:hAnsi="Arial" w:cs="Arial"/>
          <w:color w:val="auto"/>
          <w:sz w:val="20"/>
          <w:szCs w:val="20"/>
          <w:u w:val="single"/>
          <w:lang w:eastAsia="en-US" w:bidi="ar-SA"/>
        </w:rPr>
        <w:t>Dane zakupionego przedmiotu:</w:t>
      </w:r>
    </w:p>
    <w:p w14:paraId="3F020437" w14:textId="6DB4D1A0"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Nazwa przedmiotu zamówienia: </w:t>
      </w:r>
      <w:r w:rsidR="00F807CC" w:rsidRPr="0035677A">
        <w:rPr>
          <w:rFonts w:ascii="Arial" w:eastAsia="Calibri" w:hAnsi="Arial" w:cs="Arial"/>
          <w:color w:val="auto"/>
          <w:sz w:val="20"/>
          <w:szCs w:val="20"/>
          <w:lang w:eastAsia="en-US" w:bidi="ar-SA"/>
        </w:rPr>
        <w:t xml:space="preserve"> ……………………………………………………….</w:t>
      </w:r>
    </w:p>
    <w:p w14:paraId="4B688D05" w14:textId="24C693D8"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w:t>
      </w:r>
      <w:r w:rsidR="00F807CC" w:rsidRPr="0035677A">
        <w:rPr>
          <w:rFonts w:ascii="Arial" w:eastAsia="Calibri" w:hAnsi="Arial" w:cs="Arial"/>
          <w:color w:val="auto"/>
          <w:sz w:val="20"/>
          <w:szCs w:val="20"/>
          <w:lang w:eastAsia="en-US" w:bidi="ar-SA"/>
        </w:rPr>
        <w:t>umer</w:t>
      </w:r>
      <w:r w:rsidRPr="0035677A">
        <w:rPr>
          <w:rFonts w:ascii="Arial" w:eastAsia="Calibri" w:hAnsi="Arial" w:cs="Arial"/>
          <w:color w:val="auto"/>
          <w:sz w:val="20"/>
          <w:szCs w:val="20"/>
          <w:lang w:eastAsia="en-US" w:bidi="ar-SA"/>
        </w:rPr>
        <w:t xml:space="preserve"> zamówienia: </w:t>
      </w:r>
      <w:r w:rsidR="00F807CC" w:rsidRPr="0035677A">
        <w:rPr>
          <w:rFonts w:ascii="Arial" w:eastAsia="Calibri" w:hAnsi="Arial" w:cs="Arial"/>
          <w:color w:val="auto"/>
          <w:sz w:val="20"/>
          <w:szCs w:val="20"/>
          <w:lang w:eastAsia="en-US" w:bidi="ar-SA"/>
        </w:rPr>
        <w:t>………………………………………………………………………</w:t>
      </w:r>
    </w:p>
    <w:p w14:paraId="04F6C6E5" w14:textId="3A128E21"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w:t>
      </w:r>
      <w:r w:rsidR="00F807CC" w:rsidRPr="0035677A">
        <w:rPr>
          <w:rFonts w:ascii="Arial" w:eastAsia="Calibri" w:hAnsi="Arial" w:cs="Arial"/>
          <w:color w:val="auto"/>
          <w:sz w:val="20"/>
          <w:szCs w:val="20"/>
          <w:lang w:eastAsia="en-US" w:bidi="ar-SA"/>
        </w:rPr>
        <w:t>umer</w:t>
      </w:r>
      <w:r w:rsidRPr="0035677A">
        <w:rPr>
          <w:rFonts w:ascii="Arial" w:eastAsia="Calibri" w:hAnsi="Arial" w:cs="Arial"/>
          <w:color w:val="auto"/>
          <w:sz w:val="20"/>
          <w:szCs w:val="20"/>
          <w:lang w:eastAsia="en-US" w:bidi="ar-SA"/>
        </w:rPr>
        <w:t xml:space="preserve"> Faktury i/lub WZ:</w:t>
      </w:r>
      <w:r w:rsidR="00F807CC" w:rsidRPr="0035677A">
        <w:rPr>
          <w:rFonts w:ascii="Arial" w:eastAsia="Calibri" w:hAnsi="Arial" w:cs="Arial"/>
          <w:color w:val="auto"/>
          <w:sz w:val="20"/>
          <w:szCs w:val="20"/>
          <w:lang w:eastAsia="en-US" w:bidi="ar-SA"/>
        </w:rPr>
        <w:t>…………………………………………</w:t>
      </w:r>
      <w:r w:rsidR="006356EE">
        <w:rPr>
          <w:rFonts w:ascii="Arial" w:eastAsia="Calibri" w:hAnsi="Arial" w:cs="Arial"/>
          <w:color w:val="auto"/>
          <w:sz w:val="20"/>
          <w:szCs w:val="20"/>
          <w:lang w:eastAsia="en-US" w:bidi="ar-SA"/>
        </w:rPr>
        <w:t>……………………</w:t>
      </w:r>
      <w:r w:rsidR="00F807CC" w:rsidRPr="0035677A">
        <w:rPr>
          <w:rFonts w:ascii="Arial" w:eastAsia="Calibri" w:hAnsi="Arial" w:cs="Arial"/>
          <w:color w:val="auto"/>
          <w:sz w:val="20"/>
          <w:szCs w:val="20"/>
          <w:lang w:eastAsia="en-US" w:bidi="ar-SA"/>
        </w:rPr>
        <w:t>….</w:t>
      </w:r>
    </w:p>
    <w:p w14:paraId="3833B3A6" w14:textId="77777777" w:rsidR="007A5246" w:rsidRPr="0035677A" w:rsidRDefault="007A5246" w:rsidP="007A5246">
      <w:pPr>
        <w:widowControl/>
        <w:spacing w:after="80"/>
        <w:rPr>
          <w:rFonts w:ascii="Arial" w:eastAsia="Calibri" w:hAnsi="Arial" w:cs="Arial"/>
          <w:color w:val="auto"/>
          <w:sz w:val="20"/>
          <w:szCs w:val="20"/>
          <w:lang w:eastAsia="en-US" w:bidi="ar-SA"/>
        </w:rPr>
      </w:pPr>
    </w:p>
    <w:p w14:paraId="0A38FD03" w14:textId="19415ABC" w:rsidR="007A5246" w:rsidRPr="0035677A" w:rsidRDefault="006356EE" w:rsidP="007A5246">
      <w:pPr>
        <w:widowControl/>
        <w:spacing w:after="80"/>
        <w:rPr>
          <w:rFonts w:ascii="Arial" w:eastAsia="Calibri" w:hAnsi="Arial" w:cs="Arial"/>
          <w:color w:val="auto"/>
          <w:sz w:val="20"/>
          <w:szCs w:val="20"/>
          <w:u w:val="single"/>
          <w:lang w:eastAsia="en-US" w:bidi="ar-SA"/>
        </w:rPr>
      </w:pPr>
      <w:r>
        <w:rPr>
          <w:rFonts w:ascii="Arial" w:eastAsia="Calibri" w:hAnsi="Arial" w:cs="Arial"/>
          <w:color w:val="auto"/>
          <w:sz w:val="20"/>
          <w:szCs w:val="20"/>
          <w:u w:val="single"/>
          <w:lang w:eastAsia="en-US" w:bidi="ar-SA"/>
        </w:rPr>
        <w:t>Powód reklamacji</w:t>
      </w:r>
      <w:r w:rsidR="007A5246" w:rsidRPr="0035677A">
        <w:rPr>
          <w:rFonts w:ascii="Arial" w:eastAsia="Calibri" w:hAnsi="Arial" w:cs="Arial"/>
          <w:color w:val="auto"/>
          <w:sz w:val="20"/>
          <w:szCs w:val="20"/>
          <w:u w:val="single"/>
          <w:lang w:eastAsia="en-US" w:bidi="ar-SA"/>
        </w:rPr>
        <w:t>:</w:t>
      </w:r>
    </w:p>
    <w:p w14:paraId="474F09F2" w14:textId="4CD93E51" w:rsidR="007A5246" w:rsidRPr="0035677A" w:rsidRDefault="006356EE" w:rsidP="007A5246">
      <w:pPr>
        <w:widowControl/>
        <w:spacing w:after="80"/>
        <w:rPr>
          <w:rFonts w:ascii="Arial" w:eastAsia="Calibri" w:hAnsi="Arial" w:cs="Arial"/>
          <w:color w:val="auto"/>
          <w:sz w:val="20"/>
          <w:szCs w:val="20"/>
          <w:lang w:eastAsia="en-US" w:bidi="ar-SA"/>
        </w:rPr>
      </w:pPr>
      <w:r>
        <w:rPr>
          <w:rFonts w:ascii="Arial" w:eastAsia="Calibri" w:hAnsi="Arial" w:cs="Arial"/>
          <w:color w:val="auto"/>
          <w:sz w:val="20"/>
          <w:szCs w:val="20"/>
          <w:lang w:eastAsia="en-US" w:bidi="ar-SA"/>
        </w:rPr>
        <w:t>Szczegółowy opis</w:t>
      </w:r>
      <w:r w:rsidR="007A5246" w:rsidRPr="0035677A">
        <w:rPr>
          <w:rFonts w:ascii="Arial" w:eastAsia="Calibri" w:hAnsi="Arial" w:cs="Arial"/>
          <w:color w:val="auto"/>
          <w:sz w:val="20"/>
          <w:szCs w:val="20"/>
          <w:lang w:eastAsia="en-US" w:bidi="ar-SA"/>
        </w:rPr>
        <w:t xml:space="preserve"> </w:t>
      </w:r>
      <w:r>
        <w:rPr>
          <w:rFonts w:ascii="Arial" w:eastAsia="Calibri" w:hAnsi="Arial" w:cs="Arial"/>
          <w:color w:val="auto"/>
          <w:sz w:val="20"/>
          <w:szCs w:val="20"/>
          <w:lang w:eastAsia="en-US" w:bidi="ar-SA"/>
        </w:rPr>
        <w:t>wady</w:t>
      </w:r>
      <w:r w:rsidR="007A5246" w:rsidRPr="0035677A">
        <w:rPr>
          <w:rFonts w:ascii="Arial" w:eastAsia="Calibri" w:hAnsi="Arial" w:cs="Arial"/>
          <w:color w:val="auto"/>
          <w:sz w:val="20"/>
          <w:szCs w:val="20"/>
          <w:lang w:eastAsia="en-US" w:bidi="ar-SA"/>
        </w:rPr>
        <w:t>/</w:t>
      </w:r>
      <w:r>
        <w:rPr>
          <w:rFonts w:ascii="Arial" w:eastAsia="Calibri" w:hAnsi="Arial" w:cs="Arial"/>
          <w:color w:val="auto"/>
          <w:sz w:val="20"/>
          <w:szCs w:val="20"/>
          <w:lang w:eastAsia="en-US" w:bidi="ar-SA"/>
        </w:rPr>
        <w:t>uszkodzenia towaru</w:t>
      </w:r>
      <w:r w:rsidR="007A5246" w:rsidRPr="0035677A">
        <w:rPr>
          <w:rFonts w:ascii="Arial" w:eastAsia="Calibri" w:hAnsi="Arial" w:cs="Arial"/>
          <w:color w:val="auto"/>
          <w:sz w:val="20"/>
          <w:szCs w:val="20"/>
          <w:lang w:eastAsia="en-US" w:bidi="ar-SA"/>
        </w:rPr>
        <w:t>:</w:t>
      </w:r>
    </w:p>
    <w:p w14:paraId="40C5874A" w14:textId="62EAD3A3" w:rsidR="007A5246" w:rsidRDefault="00F807CC"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w:t>
      </w:r>
      <w:r w:rsidR="006B4283" w:rsidRPr="0035677A">
        <w:rPr>
          <w:rFonts w:ascii="Arial" w:eastAsia="Calibri" w:hAnsi="Arial" w:cs="Arial"/>
          <w:color w:val="auto"/>
          <w:sz w:val="20"/>
          <w:szCs w:val="20"/>
          <w:lang w:eastAsia="en-US" w:bidi="ar-SA"/>
        </w:rPr>
        <w:t>…………………………………………………………………………………………………………………………………………………………………………………………………………………………………………………………………………………………………………………………………………………………………………………………………………………………………………………………………………………………………………………………………………………………………………………………………………………………………...</w:t>
      </w:r>
      <w:r w:rsidRPr="0035677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r w:rsidR="00B03F5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r w:rsidR="00B03F5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r w:rsidR="00B03F5A">
        <w:rPr>
          <w:rFonts w:ascii="Arial" w:eastAsia="Calibri" w:hAnsi="Arial" w:cs="Arial"/>
          <w:color w:val="auto"/>
          <w:sz w:val="20"/>
          <w:szCs w:val="20"/>
          <w:lang w:eastAsia="en-US" w:bidi="ar-SA"/>
        </w:rPr>
        <w:t>…</w:t>
      </w:r>
      <w:r w:rsidR="009910C0">
        <w:rPr>
          <w:rFonts w:ascii="Arial" w:eastAsia="Calibri" w:hAnsi="Arial" w:cs="Arial"/>
          <w:color w:val="auto"/>
          <w:sz w:val="20"/>
          <w:szCs w:val="20"/>
          <w:lang w:eastAsia="en-US" w:bidi="ar-SA"/>
        </w:rPr>
        <w:t>…</w:t>
      </w:r>
    </w:p>
    <w:p w14:paraId="4A572C3F" w14:textId="77777777" w:rsidR="009910C0" w:rsidRPr="0035677A" w:rsidRDefault="009910C0" w:rsidP="007A5246">
      <w:pPr>
        <w:widowControl/>
        <w:spacing w:after="80"/>
        <w:rPr>
          <w:rFonts w:ascii="Arial" w:eastAsia="Calibri" w:hAnsi="Arial" w:cs="Arial"/>
          <w:color w:val="auto"/>
          <w:sz w:val="20"/>
          <w:szCs w:val="20"/>
          <w:lang w:eastAsia="en-US" w:bidi="ar-SA"/>
        </w:rPr>
      </w:pPr>
    </w:p>
    <w:p w14:paraId="08A44268" w14:textId="3E64EC2E"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Preferowana forma uznania reklamacji:</w:t>
      </w:r>
    </w:p>
    <w:p w14:paraId="727211D2" w14:textId="00FC074E"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zwrotu pieniędzy</w:t>
      </w:r>
    </w:p>
    <w:p w14:paraId="1D228A12" w14:textId="5FB0F900"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naprawy</w:t>
      </w:r>
    </w:p>
    <w:p w14:paraId="511793DA" w14:textId="234D61A6"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wymiany</w:t>
      </w:r>
    </w:p>
    <w:p w14:paraId="4C745B54" w14:textId="77777777" w:rsidR="007A5246" w:rsidRPr="0035677A" w:rsidRDefault="007A5246" w:rsidP="007A5246">
      <w:pPr>
        <w:widowControl/>
        <w:spacing w:after="80"/>
        <w:rPr>
          <w:rFonts w:ascii="Arial" w:eastAsia="Calibri" w:hAnsi="Arial" w:cs="Arial"/>
          <w:color w:val="auto"/>
          <w:sz w:val="20"/>
          <w:szCs w:val="20"/>
          <w:lang w:eastAsia="en-US" w:bidi="ar-SA"/>
        </w:rPr>
      </w:pPr>
    </w:p>
    <w:p w14:paraId="4608E26A" w14:textId="79566EA0" w:rsidR="007A5246" w:rsidRPr="0035677A" w:rsidRDefault="007A5246" w:rsidP="007A5246">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xml:space="preserve">Podpis </w:t>
      </w:r>
      <w:r w:rsidR="006B4283" w:rsidRPr="0035677A">
        <w:rPr>
          <w:rFonts w:ascii="Arial" w:eastAsia="Calibri" w:hAnsi="Arial" w:cs="Arial"/>
          <w:color w:val="auto"/>
          <w:sz w:val="20"/>
          <w:szCs w:val="20"/>
          <w:lang w:eastAsia="en-US" w:bidi="ar-SA"/>
        </w:rPr>
        <w:t>Zamawiającego</w:t>
      </w:r>
      <w:r w:rsidRPr="0035677A">
        <w:rPr>
          <w:rFonts w:ascii="Arial" w:eastAsia="Calibri" w:hAnsi="Arial" w:cs="Arial"/>
          <w:color w:val="auto"/>
          <w:sz w:val="20"/>
          <w:szCs w:val="20"/>
          <w:lang w:eastAsia="en-US" w:bidi="ar-SA"/>
        </w:rPr>
        <w:t>:</w:t>
      </w:r>
    </w:p>
    <w:p w14:paraId="03DEE94A" w14:textId="77777777" w:rsidR="006B4283" w:rsidRPr="007A5246" w:rsidRDefault="006B4283" w:rsidP="007A5246">
      <w:pPr>
        <w:widowControl/>
        <w:spacing w:after="80"/>
        <w:rPr>
          <w:rFonts w:ascii="Arial" w:eastAsia="Calibri" w:hAnsi="Arial" w:cs="Arial"/>
          <w:color w:val="auto"/>
          <w:sz w:val="18"/>
          <w:szCs w:val="18"/>
          <w:lang w:eastAsia="en-US" w:bidi="ar-SA"/>
        </w:rPr>
      </w:pPr>
    </w:p>
    <w:p w14:paraId="309A2583" w14:textId="14046E97" w:rsidR="00B928C8" w:rsidRPr="00A9428D" w:rsidRDefault="006B4283" w:rsidP="007A5246">
      <w:pPr>
        <w:widowControl/>
        <w:spacing w:after="80"/>
        <w:rPr>
          <w:rFonts w:ascii="Arial" w:eastAsia="Calibri" w:hAnsi="Arial" w:cs="Arial"/>
          <w:color w:val="auto"/>
          <w:sz w:val="18"/>
          <w:szCs w:val="18"/>
          <w:lang w:eastAsia="en-US" w:bidi="ar-SA"/>
        </w:rPr>
      </w:pPr>
      <w:r>
        <w:rPr>
          <w:rFonts w:ascii="Arial" w:eastAsia="Calibri" w:hAnsi="Arial" w:cs="Arial"/>
          <w:color w:val="auto"/>
          <w:sz w:val="18"/>
          <w:szCs w:val="18"/>
          <w:lang w:eastAsia="en-US" w:bidi="ar-SA"/>
        </w:rPr>
        <w:t>..………………………</w:t>
      </w:r>
      <w:r w:rsidR="007A5246" w:rsidRPr="007A5246">
        <w:rPr>
          <w:rFonts w:ascii="Arial" w:eastAsia="Calibri" w:hAnsi="Arial" w:cs="Arial"/>
          <w:color w:val="auto"/>
          <w:sz w:val="18"/>
          <w:szCs w:val="18"/>
          <w:lang w:eastAsia="en-US" w:bidi="ar-SA"/>
        </w:rPr>
        <w:t>………</w:t>
      </w:r>
    </w:p>
    <w:sectPr w:rsidR="00B928C8" w:rsidRPr="00A9428D" w:rsidSect="000B1201">
      <w:footerReference w:type="default" r:id="rId12"/>
      <w:footerReference w:type="first" r:id="rId13"/>
      <w:pgSz w:w="11906" w:h="16838"/>
      <w:pgMar w:top="567" w:right="991"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86E5C" w14:textId="77777777" w:rsidR="00153A05" w:rsidRDefault="00153A05" w:rsidP="00AB228B">
      <w:r>
        <w:separator/>
      </w:r>
    </w:p>
  </w:endnote>
  <w:endnote w:type="continuationSeparator" w:id="0">
    <w:p w14:paraId="577F002F" w14:textId="77777777" w:rsidR="00153A05" w:rsidRDefault="00153A05" w:rsidP="00AB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10C3D" w14:textId="48145C62" w:rsidR="006812B1" w:rsidRDefault="006812B1">
    <w:pPr>
      <w:pBdr>
        <w:top w:val="single" w:sz="4" w:space="1" w:color="auto"/>
      </w:pBdr>
      <w:tabs>
        <w:tab w:val="center" w:pos="8640"/>
      </w:tabs>
      <w:jc w:val="right"/>
    </w:pPr>
    <w:r>
      <w:t xml:space="preserve">Strona </w:t>
    </w:r>
    <w:r>
      <w:fldChar w:fldCharType="begin"/>
    </w:r>
    <w:r>
      <w:instrText>PAGE</w:instrText>
    </w:r>
    <w:r>
      <w:fldChar w:fldCharType="separate"/>
    </w:r>
    <w:r w:rsidR="00776062">
      <w:rPr>
        <w:noProof/>
      </w:rPr>
      <w:t>15</w:t>
    </w:r>
    <w:r>
      <w:fldChar w:fldCharType="end"/>
    </w:r>
    <w:r>
      <w:t xml:space="preserve"> z </w:t>
    </w:r>
    <w:r w:rsidR="00776062">
      <w:fldChar w:fldCharType="begin"/>
    </w:r>
    <w:r w:rsidR="00776062">
      <w:instrText xml:space="preserve"> NUMPAGES </w:instrText>
    </w:r>
    <w:r w:rsidR="00776062">
      <w:fldChar w:fldCharType="separate"/>
    </w:r>
    <w:r w:rsidR="00776062">
      <w:rPr>
        <w:noProof/>
      </w:rPr>
      <w:t>23</w:t>
    </w:r>
    <w:r w:rsidR="0077606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5950B" w14:textId="77777777" w:rsidR="006812B1" w:rsidRDefault="006812B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9"/>
      <w:gridCol w:w="1539"/>
      <w:gridCol w:w="1539"/>
      <w:gridCol w:w="2239"/>
      <w:gridCol w:w="2572"/>
    </w:tblGrid>
    <w:tr w:rsidR="006812B1" w14:paraId="212121FA" w14:textId="77777777">
      <w:tc>
        <w:tcPr>
          <w:tcW w:w="0" w:type="auto"/>
          <w:vAlign w:val="center"/>
        </w:tcPr>
        <w:p w14:paraId="7BA39DE9" w14:textId="77777777" w:rsidR="006812B1" w:rsidRDefault="006812B1">
          <w:r>
            <w:rPr>
              <w:sz w:val="16"/>
            </w:rPr>
            <w:t>Rodzaj</w:t>
          </w:r>
        </w:p>
      </w:tc>
      <w:tc>
        <w:tcPr>
          <w:tcW w:w="0" w:type="auto"/>
          <w:vAlign w:val="center"/>
        </w:tcPr>
        <w:p w14:paraId="4EEDE875" w14:textId="77777777" w:rsidR="006812B1" w:rsidRDefault="006812B1">
          <w:r>
            <w:rPr>
              <w:sz w:val="16"/>
            </w:rPr>
            <w:t>ID umowy</w:t>
          </w:r>
        </w:p>
      </w:tc>
      <w:tc>
        <w:tcPr>
          <w:tcW w:w="0" w:type="auto"/>
          <w:vAlign w:val="center"/>
        </w:tcPr>
        <w:p w14:paraId="17FBB13D" w14:textId="77777777" w:rsidR="006812B1" w:rsidRDefault="006812B1">
          <w:r>
            <w:rPr>
              <w:sz w:val="16"/>
            </w:rPr>
            <w:t>ID pliku</w:t>
          </w:r>
        </w:p>
      </w:tc>
      <w:tc>
        <w:tcPr>
          <w:tcW w:w="0" w:type="auto"/>
          <w:vAlign w:val="center"/>
        </w:tcPr>
        <w:p w14:paraId="2DCB37BE" w14:textId="77777777" w:rsidR="006812B1" w:rsidRDefault="006812B1">
          <w:r>
            <w:rPr>
              <w:sz w:val="16"/>
            </w:rPr>
            <w:t>Stan</w:t>
          </w:r>
        </w:p>
      </w:tc>
      <w:tc>
        <w:tcPr>
          <w:tcW w:w="0" w:type="auto"/>
          <w:vAlign w:val="center"/>
        </w:tcPr>
        <w:p w14:paraId="682651E8" w14:textId="77777777" w:rsidR="006812B1" w:rsidRDefault="006812B1">
          <w:r>
            <w:rPr>
              <w:sz w:val="16"/>
            </w:rPr>
            <w:t>Data modyfikacji</w:t>
          </w:r>
        </w:p>
      </w:tc>
    </w:tr>
    <w:tr w:rsidR="006812B1" w14:paraId="5FEA3D61" w14:textId="77777777">
      <w:tc>
        <w:tcPr>
          <w:tcW w:w="0" w:type="auto"/>
          <w:vAlign w:val="center"/>
        </w:tcPr>
        <w:p w14:paraId="0F212E7E" w14:textId="77777777" w:rsidR="006812B1" w:rsidRDefault="006812B1">
          <w:r>
            <w:rPr>
              <w:sz w:val="16"/>
            </w:rPr>
            <w:t>Opiniowana</w:t>
          </w:r>
        </w:p>
      </w:tc>
      <w:tc>
        <w:tcPr>
          <w:tcW w:w="0" w:type="auto"/>
          <w:vAlign w:val="center"/>
        </w:tcPr>
        <w:p w14:paraId="070153DF" w14:textId="77777777" w:rsidR="006812B1" w:rsidRDefault="006812B1">
          <w:r>
            <w:rPr>
              <w:sz w:val="16"/>
            </w:rPr>
            <w:t>303670120</w:t>
          </w:r>
        </w:p>
      </w:tc>
      <w:tc>
        <w:tcPr>
          <w:tcW w:w="0" w:type="auto"/>
          <w:vAlign w:val="center"/>
        </w:tcPr>
        <w:p w14:paraId="58FB390C" w14:textId="77777777" w:rsidR="006812B1" w:rsidRDefault="006812B1">
          <w:r>
            <w:rPr>
              <w:sz w:val="16"/>
            </w:rPr>
            <w:t>307467060</w:t>
          </w:r>
        </w:p>
      </w:tc>
      <w:tc>
        <w:tcPr>
          <w:tcW w:w="0" w:type="auto"/>
          <w:vAlign w:val="center"/>
        </w:tcPr>
        <w:p w14:paraId="38C8738D" w14:textId="77777777" w:rsidR="006812B1" w:rsidRDefault="006812B1">
          <w:r>
            <w:rPr>
              <w:sz w:val="16"/>
            </w:rPr>
            <w:t>Do zaopiniowania</w:t>
          </w:r>
        </w:p>
      </w:tc>
      <w:tc>
        <w:tcPr>
          <w:tcW w:w="0" w:type="auto"/>
          <w:vAlign w:val="center"/>
        </w:tcPr>
        <w:p w14:paraId="7D05BB2A" w14:textId="77777777" w:rsidR="006812B1" w:rsidRDefault="006812B1">
          <w:r>
            <w:rPr>
              <w:sz w:val="16"/>
            </w:rPr>
            <w:t>2024-11-13 12:14:21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3C7CC" w14:textId="77777777" w:rsidR="00153A05" w:rsidRDefault="00153A05" w:rsidP="00AB228B">
      <w:r>
        <w:separator/>
      </w:r>
    </w:p>
  </w:footnote>
  <w:footnote w:type="continuationSeparator" w:id="0">
    <w:p w14:paraId="67FEE7DC" w14:textId="77777777" w:rsidR="00153A05" w:rsidRDefault="00153A05" w:rsidP="00AB22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8F0E9AC"/>
    <w:name w:val="WW8Num4"/>
    <w:lvl w:ilvl="0">
      <w:start w:val="1"/>
      <w:numFmt w:val="decimal"/>
      <w:lvlText w:val="%1."/>
      <w:lvlJc w:val="left"/>
      <w:pPr>
        <w:tabs>
          <w:tab w:val="num" w:pos="360"/>
        </w:tabs>
        <w:ind w:left="360" w:hanging="360"/>
      </w:pPr>
      <w:rPr>
        <w:rFonts w:ascii="Calibri" w:eastAsia="Arial" w:hAnsi="Calibri" w:cs="Arial"/>
      </w:rPr>
    </w:lvl>
    <w:lvl w:ilvl="1">
      <w:start w:val="1"/>
      <w:numFmt w:val="decimal"/>
      <w:lvlText w:val="%1.%2"/>
      <w:lvlJc w:val="left"/>
      <w:pPr>
        <w:tabs>
          <w:tab w:val="num" w:pos="-708"/>
        </w:tabs>
        <w:ind w:left="360" w:hanging="360"/>
      </w:pPr>
    </w:lvl>
    <w:lvl w:ilvl="2">
      <w:start w:val="1"/>
      <w:numFmt w:val="decimal"/>
      <w:lvlText w:val="%1.%2.%3"/>
      <w:lvlJc w:val="left"/>
      <w:pPr>
        <w:tabs>
          <w:tab w:val="num" w:pos="-708"/>
        </w:tabs>
        <w:ind w:left="720" w:hanging="720"/>
      </w:pPr>
    </w:lvl>
    <w:lvl w:ilvl="3">
      <w:start w:val="1"/>
      <w:numFmt w:val="decimal"/>
      <w:lvlText w:val="%1.%2.%3.%4"/>
      <w:lvlJc w:val="left"/>
      <w:pPr>
        <w:tabs>
          <w:tab w:val="num" w:pos="-708"/>
        </w:tabs>
        <w:ind w:left="720" w:hanging="720"/>
      </w:pPr>
    </w:lvl>
    <w:lvl w:ilvl="4">
      <w:start w:val="1"/>
      <w:numFmt w:val="decimal"/>
      <w:lvlText w:val="%1.%2.%3.%4.%5"/>
      <w:lvlJc w:val="left"/>
      <w:pPr>
        <w:tabs>
          <w:tab w:val="num" w:pos="-708"/>
        </w:tabs>
        <w:ind w:left="1080" w:hanging="1080"/>
      </w:pPr>
    </w:lvl>
    <w:lvl w:ilvl="5">
      <w:start w:val="1"/>
      <w:numFmt w:val="decimal"/>
      <w:lvlText w:val="%1.%2.%3.%4.%5.%6"/>
      <w:lvlJc w:val="left"/>
      <w:pPr>
        <w:tabs>
          <w:tab w:val="num" w:pos="-708"/>
        </w:tabs>
        <w:ind w:left="1080" w:hanging="1080"/>
      </w:pPr>
    </w:lvl>
    <w:lvl w:ilvl="6">
      <w:start w:val="1"/>
      <w:numFmt w:val="decimal"/>
      <w:lvlText w:val="%1.%2.%3.%4.%5.%6.%7"/>
      <w:lvlJc w:val="left"/>
      <w:pPr>
        <w:tabs>
          <w:tab w:val="num" w:pos="-708"/>
        </w:tabs>
        <w:ind w:left="1440" w:hanging="1440"/>
      </w:pPr>
    </w:lvl>
    <w:lvl w:ilvl="7">
      <w:start w:val="1"/>
      <w:numFmt w:val="decimal"/>
      <w:lvlText w:val="%1.%2.%3.%4.%5.%6.%7.%8"/>
      <w:lvlJc w:val="left"/>
      <w:pPr>
        <w:tabs>
          <w:tab w:val="num" w:pos="-708"/>
        </w:tabs>
        <w:ind w:left="1440" w:hanging="1440"/>
      </w:pPr>
    </w:lvl>
    <w:lvl w:ilvl="8">
      <w:start w:val="1"/>
      <w:numFmt w:val="decimal"/>
      <w:lvlText w:val="%1.%2.%3.%4.%5.%6.%7.%8.%9"/>
      <w:lvlJc w:val="left"/>
      <w:pPr>
        <w:tabs>
          <w:tab w:val="num" w:pos="-708"/>
        </w:tabs>
        <w:ind w:left="1800" w:hanging="1800"/>
      </w:pPr>
    </w:lvl>
  </w:abstractNum>
  <w:abstractNum w:abstractNumId="1" w15:restartNumberingAfterBreak="0">
    <w:nsid w:val="00000005"/>
    <w:multiLevelType w:val="multilevel"/>
    <w:tmpl w:val="00000005"/>
    <w:name w:val="WW8Num7"/>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C"/>
    <w:multiLevelType w:val="singleLevel"/>
    <w:tmpl w:val="2940DBDC"/>
    <w:name w:val="WW8Num26"/>
    <w:lvl w:ilvl="0">
      <w:start w:val="1"/>
      <w:numFmt w:val="decimal"/>
      <w:lvlText w:val="%1."/>
      <w:lvlJc w:val="left"/>
      <w:pPr>
        <w:tabs>
          <w:tab w:val="num" w:pos="720"/>
        </w:tabs>
        <w:ind w:left="720" w:hanging="360"/>
      </w:pPr>
      <w:rPr>
        <w:rFonts w:ascii="Arial" w:hAnsi="Arial" w:cs="Arial" w:hint="default"/>
        <w:b w:val="0"/>
      </w:rPr>
    </w:lvl>
  </w:abstractNum>
  <w:abstractNum w:abstractNumId="3" w15:restartNumberingAfterBreak="0">
    <w:nsid w:val="0000000E"/>
    <w:multiLevelType w:val="multilevel"/>
    <w:tmpl w:val="0000000E"/>
    <w:name w:val="WW8Num19"/>
    <w:lvl w:ilvl="0">
      <w:start w:val="1"/>
      <w:numFmt w:val="decimal"/>
      <w:lvlText w:val="%1."/>
      <w:lvlJc w:val="left"/>
      <w:pPr>
        <w:tabs>
          <w:tab w:val="num" w:pos="0"/>
        </w:tabs>
        <w:ind w:left="720" w:hanging="360"/>
      </w:p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4" w15:restartNumberingAfterBreak="0">
    <w:nsid w:val="01A662A4"/>
    <w:multiLevelType w:val="hybridMultilevel"/>
    <w:tmpl w:val="F4E82A6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36C061E"/>
    <w:multiLevelType w:val="multilevel"/>
    <w:tmpl w:val="B7BAF4EE"/>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F21A9"/>
    <w:multiLevelType w:val="multilevel"/>
    <w:tmpl w:val="08AE6672"/>
    <w:lvl w:ilvl="0">
      <w:start w:val="1"/>
      <w:numFmt w:val="lowerLetter"/>
      <w:lvlText w:val="%1)"/>
      <w:lvlJc w:val="left"/>
      <w:rPr>
        <w:b w:val="0"/>
        <w:bCs w:val="0"/>
        <w:i w:val="0"/>
        <w:iCs w:val="0"/>
        <w:smallCaps w:val="0"/>
        <w:strike w:val="0"/>
        <w:color w:val="000000"/>
        <w:spacing w:val="0"/>
        <w:w w:val="100"/>
        <w:position w:val="0"/>
        <w:sz w:val="20"/>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257C5F"/>
    <w:multiLevelType w:val="multilevel"/>
    <w:tmpl w:val="2BC8EDE0"/>
    <w:lvl w:ilvl="0">
      <w:start w:val="1"/>
      <w:numFmt w:val="lowerLetter"/>
      <w:lvlText w:val="%1)"/>
      <w:lvlJc w:val="left"/>
      <w:rPr>
        <w:b w:val="0"/>
        <w:bCs w:val="0"/>
        <w:i w:val="0"/>
        <w:iCs w:val="0"/>
        <w:smallCaps w:val="0"/>
        <w:strike w:val="0"/>
        <w:color w:val="000000"/>
        <w:spacing w:val="0"/>
        <w:w w:val="100"/>
        <w:position w:val="0"/>
        <w:sz w:val="20"/>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103999"/>
    <w:multiLevelType w:val="multilevel"/>
    <w:tmpl w:val="D896704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43452C"/>
    <w:multiLevelType w:val="multilevel"/>
    <w:tmpl w:val="C5D03D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C032CF"/>
    <w:multiLevelType w:val="multilevel"/>
    <w:tmpl w:val="FC9EEB5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B34797B"/>
    <w:multiLevelType w:val="hybridMultilevel"/>
    <w:tmpl w:val="F98C15AE"/>
    <w:lvl w:ilvl="0" w:tplc="2F1EE1F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B58651C"/>
    <w:multiLevelType w:val="multilevel"/>
    <w:tmpl w:val="8F3A48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BB21C1"/>
    <w:multiLevelType w:val="hybridMultilevel"/>
    <w:tmpl w:val="F9D4FBA8"/>
    <w:lvl w:ilvl="0" w:tplc="A2CA981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7462E4"/>
    <w:multiLevelType w:val="multilevel"/>
    <w:tmpl w:val="28F6EC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071852"/>
    <w:multiLevelType w:val="hybridMultilevel"/>
    <w:tmpl w:val="87F41B5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A2E55B0"/>
    <w:multiLevelType w:val="multilevel"/>
    <w:tmpl w:val="BF14D7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310EAC"/>
    <w:multiLevelType w:val="multilevel"/>
    <w:tmpl w:val="2850F02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D333248"/>
    <w:multiLevelType w:val="multilevel"/>
    <w:tmpl w:val="9A123E4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3916EDD"/>
    <w:multiLevelType w:val="hybridMultilevel"/>
    <w:tmpl w:val="D18228E8"/>
    <w:lvl w:ilvl="0" w:tplc="04150017">
      <w:start w:val="1"/>
      <w:numFmt w:val="lowerLetter"/>
      <w:lvlText w:val="%1)"/>
      <w:lvlJc w:val="left"/>
      <w:pPr>
        <w:ind w:left="1386" w:hanging="360"/>
      </w:p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27" w15:restartNumberingAfterBreak="0">
    <w:nsid w:val="64E85853"/>
    <w:multiLevelType w:val="hybridMultilevel"/>
    <w:tmpl w:val="06A2F562"/>
    <w:lvl w:ilvl="0" w:tplc="0415000F">
      <w:start w:val="1"/>
      <w:numFmt w:val="decimal"/>
      <w:lvlText w:val="%1."/>
      <w:lvlJc w:val="left"/>
      <w:pPr>
        <w:ind w:left="720" w:hanging="360"/>
      </w:pPr>
    </w:lvl>
    <w:lvl w:ilvl="1" w:tplc="4E06BD8C">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EA7387"/>
    <w:multiLevelType w:val="multilevel"/>
    <w:tmpl w:val="8DE866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CBE03D9"/>
    <w:multiLevelType w:val="multilevel"/>
    <w:tmpl w:val="9A2042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C65823"/>
    <w:multiLevelType w:val="hybridMultilevel"/>
    <w:tmpl w:val="16DAF29E"/>
    <w:lvl w:ilvl="0" w:tplc="04150017">
      <w:start w:val="1"/>
      <w:numFmt w:val="lowerLetter"/>
      <w:lvlText w:val="%1)"/>
      <w:lvlJc w:val="left"/>
      <w:pPr>
        <w:ind w:left="1399" w:hanging="360"/>
      </w:p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31" w15:restartNumberingAfterBreak="0">
    <w:nsid w:val="7E09673F"/>
    <w:multiLevelType w:val="multilevel"/>
    <w:tmpl w:val="A77EF832"/>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32" w15:restartNumberingAfterBreak="0">
    <w:nsid w:val="7E4E39F0"/>
    <w:multiLevelType w:val="multilevel"/>
    <w:tmpl w:val="FC9EEB5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726412">
    <w:abstractNumId w:val="20"/>
  </w:num>
  <w:num w:numId="2" w16cid:durableId="484392791">
    <w:abstractNumId w:val="24"/>
  </w:num>
  <w:num w:numId="3" w16cid:durableId="1434324087">
    <w:abstractNumId w:val="22"/>
  </w:num>
  <w:num w:numId="4" w16cid:durableId="2047942310">
    <w:abstractNumId w:val="10"/>
  </w:num>
  <w:num w:numId="5" w16cid:durableId="1759323478">
    <w:abstractNumId w:val="17"/>
  </w:num>
  <w:num w:numId="6" w16cid:durableId="928466917">
    <w:abstractNumId w:val="29"/>
  </w:num>
  <w:num w:numId="7" w16cid:durableId="898707336">
    <w:abstractNumId w:val="7"/>
  </w:num>
  <w:num w:numId="8" w16cid:durableId="434639855">
    <w:abstractNumId w:val="6"/>
  </w:num>
  <w:num w:numId="9" w16cid:durableId="1087925719">
    <w:abstractNumId w:val="8"/>
  </w:num>
  <w:num w:numId="10" w16cid:durableId="74056942">
    <w:abstractNumId w:val="31"/>
  </w:num>
  <w:num w:numId="11" w16cid:durableId="21436488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16cid:durableId="702680490">
    <w:abstractNumId w:val="12"/>
  </w:num>
  <w:num w:numId="13" w16cid:durableId="875317076">
    <w:abstractNumId w:val="15"/>
  </w:num>
  <w:num w:numId="14" w16cid:durableId="1963925005">
    <w:abstractNumId w:val="11"/>
  </w:num>
  <w:num w:numId="15" w16cid:durableId="485124636">
    <w:abstractNumId w:val="9"/>
  </w:num>
  <w:num w:numId="16" w16cid:durableId="2129886935">
    <w:abstractNumId w:val="13"/>
  </w:num>
  <w:num w:numId="17" w16cid:durableId="1335497174">
    <w:abstractNumId w:val="25"/>
  </w:num>
  <w:num w:numId="18" w16cid:durableId="2007125222">
    <w:abstractNumId w:val="19"/>
  </w:num>
  <w:num w:numId="19" w16cid:durableId="431055187">
    <w:abstractNumId w:val="32"/>
  </w:num>
  <w:num w:numId="20" w16cid:durableId="862667852">
    <w:abstractNumId w:val="18"/>
  </w:num>
  <w:num w:numId="21" w16cid:durableId="511526373">
    <w:abstractNumId w:val="27"/>
  </w:num>
  <w:num w:numId="22" w16cid:durableId="21732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0911182">
    <w:abstractNumId w:val="16"/>
  </w:num>
  <w:num w:numId="24" w16cid:durableId="31850628">
    <w:abstractNumId w:val="2"/>
  </w:num>
  <w:num w:numId="25" w16cid:durableId="399905443">
    <w:abstractNumId w:val="23"/>
  </w:num>
  <w:num w:numId="26" w16cid:durableId="373162861">
    <w:abstractNumId w:val="21"/>
  </w:num>
  <w:num w:numId="27" w16cid:durableId="1916739352">
    <w:abstractNumId w:val="4"/>
  </w:num>
  <w:num w:numId="28" w16cid:durableId="654724773">
    <w:abstractNumId w:val="5"/>
  </w:num>
  <w:num w:numId="29" w16cid:durableId="148713771">
    <w:abstractNumId w:val="28"/>
  </w:num>
  <w:num w:numId="30" w16cid:durableId="7102284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85013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248504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08333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92394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633717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00776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6869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21936345">
    <w:abstractNumId w:val="26"/>
  </w:num>
  <w:num w:numId="39" w16cid:durableId="815103679">
    <w:abstractNumId w:val="3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strowska Katarzyna">
    <w15:presenceInfo w15:providerId="AD" w15:userId="S::01kostr2@gl.pl::21852ee5-6fdf-47a8-9be3-749ad371e5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36"/>
    <w:rsid w:val="00013BBC"/>
    <w:rsid w:val="00017223"/>
    <w:rsid w:val="0002469E"/>
    <w:rsid w:val="0003358E"/>
    <w:rsid w:val="000335B9"/>
    <w:rsid w:val="0004154B"/>
    <w:rsid w:val="000806F1"/>
    <w:rsid w:val="00092E79"/>
    <w:rsid w:val="0009349D"/>
    <w:rsid w:val="000A35BD"/>
    <w:rsid w:val="000B1201"/>
    <w:rsid w:val="000B4A6A"/>
    <w:rsid w:val="000B4CD7"/>
    <w:rsid w:val="000C7FD2"/>
    <w:rsid w:val="000D0D2A"/>
    <w:rsid w:val="000E6EBE"/>
    <w:rsid w:val="000F4405"/>
    <w:rsid w:val="000F592D"/>
    <w:rsid w:val="000F7511"/>
    <w:rsid w:val="001025EE"/>
    <w:rsid w:val="00102F67"/>
    <w:rsid w:val="00105FF0"/>
    <w:rsid w:val="0010618F"/>
    <w:rsid w:val="00110586"/>
    <w:rsid w:val="0013457A"/>
    <w:rsid w:val="00134EB9"/>
    <w:rsid w:val="0014312F"/>
    <w:rsid w:val="00151951"/>
    <w:rsid w:val="00153A05"/>
    <w:rsid w:val="00154825"/>
    <w:rsid w:val="0015517E"/>
    <w:rsid w:val="00164C26"/>
    <w:rsid w:val="0016616E"/>
    <w:rsid w:val="00166FB5"/>
    <w:rsid w:val="00176942"/>
    <w:rsid w:val="001832CC"/>
    <w:rsid w:val="00190578"/>
    <w:rsid w:val="0019322B"/>
    <w:rsid w:val="001A6944"/>
    <w:rsid w:val="001B082B"/>
    <w:rsid w:val="001B703C"/>
    <w:rsid w:val="001C25C5"/>
    <w:rsid w:val="001D38D8"/>
    <w:rsid w:val="001E29F3"/>
    <w:rsid w:val="001E6AF8"/>
    <w:rsid w:val="001F2A01"/>
    <w:rsid w:val="001F3DF9"/>
    <w:rsid w:val="001F6F30"/>
    <w:rsid w:val="00216362"/>
    <w:rsid w:val="00220C30"/>
    <w:rsid w:val="00221D38"/>
    <w:rsid w:val="002351D7"/>
    <w:rsid w:val="00244C86"/>
    <w:rsid w:val="00250352"/>
    <w:rsid w:val="00254016"/>
    <w:rsid w:val="0026385F"/>
    <w:rsid w:val="00263C83"/>
    <w:rsid w:val="002702D7"/>
    <w:rsid w:val="0027164B"/>
    <w:rsid w:val="002722FA"/>
    <w:rsid w:val="00272399"/>
    <w:rsid w:val="00273B15"/>
    <w:rsid w:val="002770D5"/>
    <w:rsid w:val="00283806"/>
    <w:rsid w:val="00287088"/>
    <w:rsid w:val="002879C5"/>
    <w:rsid w:val="002922E8"/>
    <w:rsid w:val="00294175"/>
    <w:rsid w:val="00296619"/>
    <w:rsid w:val="002A1DE1"/>
    <w:rsid w:val="002A2333"/>
    <w:rsid w:val="002A3C6E"/>
    <w:rsid w:val="002A62A1"/>
    <w:rsid w:val="002B4152"/>
    <w:rsid w:val="002B5D18"/>
    <w:rsid w:val="002C074C"/>
    <w:rsid w:val="002D05CE"/>
    <w:rsid w:val="002D4078"/>
    <w:rsid w:val="002E2825"/>
    <w:rsid w:val="002E3588"/>
    <w:rsid w:val="002F1069"/>
    <w:rsid w:val="002F41DA"/>
    <w:rsid w:val="002F558F"/>
    <w:rsid w:val="0030247F"/>
    <w:rsid w:val="00302B27"/>
    <w:rsid w:val="003032AA"/>
    <w:rsid w:val="0031638D"/>
    <w:rsid w:val="0032180C"/>
    <w:rsid w:val="00324A49"/>
    <w:rsid w:val="00324D63"/>
    <w:rsid w:val="003337AE"/>
    <w:rsid w:val="00336093"/>
    <w:rsid w:val="00344DA6"/>
    <w:rsid w:val="00347A66"/>
    <w:rsid w:val="00352B66"/>
    <w:rsid w:val="00353240"/>
    <w:rsid w:val="00355DFF"/>
    <w:rsid w:val="0035677A"/>
    <w:rsid w:val="00360508"/>
    <w:rsid w:val="00360827"/>
    <w:rsid w:val="0036324C"/>
    <w:rsid w:val="00377D3F"/>
    <w:rsid w:val="00382E61"/>
    <w:rsid w:val="00391355"/>
    <w:rsid w:val="0039305A"/>
    <w:rsid w:val="003B1141"/>
    <w:rsid w:val="003B184A"/>
    <w:rsid w:val="003B7636"/>
    <w:rsid w:val="003D77D4"/>
    <w:rsid w:val="003E225A"/>
    <w:rsid w:val="003E62CF"/>
    <w:rsid w:val="003F263A"/>
    <w:rsid w:val="003F6DE5"/>
    <w:rsid w:val="0041096E"/>
    <w:rsid w:val="0041228F"/>
    <w:rsid w:val="00413547"/>
    <w:rsid w:val="00414AAE"/>
    <w:rsid w:val="00417A62"/>
    <w:rsid w:val="0042237F"/>
    <w:rsid w:val="00425894"/>
    <w:rsid w:val="00426519"/>
    <w:rsid w:val="00430EB7"/>
    <w:rsid w:val="0043344D"/>
    <w:rsid w:val="00435BFF"/>
    <w:rsid w:val="00442947"/>
    <w:rsid w:val="00451D10"/>
    <w:rsid w:val="00455C2B"/>
    <w:rsid w:val="004564BE"/>
    <w:rsid w:val="00457641"/>
    <w:rsid w:val="0046336C"/>
    <w:rsid w:val="00484ADF"/>
    <w:rsid w:val="0048695B"/>
    <w:rsid w:val="004C1F12"/>
    <w:rsid w:val="004C38D2"/>
    <w:rsid w:val="004C5D50"/>
    <w:rsid w:val="004E5414"/>
    <w:rsid w:val="004F067C"/>
    <w:rsid w:val="004F0724"/>
    <w:rsid w:val="004F746B"/>
    <w:rsid w:val="005114F7"/>
    <w:rsid w:val="00521B55"/>
    <w:rsid w:val="005636F8"/>
    <w:rsid w:val="00571A85"/>
    <w:rsid w:val="005751EE"/>
    <w:rsid w:val="00582896"/>
    <w:rsid w:val="005914D6"/>
    <w:rsid w:val="00597322"/>
    <w:rsid w:val="005A31E3"/>
    <w:rsid w:val="005A3E08"/>
    <w:rsid w:val="005A514E"/>
    <w:rsid w:val="005B6CCB"/>
    <w:rsid w:val="005C142A"/>
    <w:rsid w:val="005C508F"/>
    <w:rsid w:val="005C534D"/>
    <w:rsid w:val="005C6920"/>
    <w:rsid w:val="005D0F45"/>
    <w:rsid w:val="005D45FC"/>
    <w:rsid w:val="005D585B"/>
    <w:rsid w:val="005E012A"/>
    <w:rsid w:val="005E118F"/>
    <w:rsid w:val="005F1FB2"/>
    <w:rsid w:val="00600856"/>
    <w:rsid w:val="00604872"/>
    <w:rsid w:val="00605637"/>
    <w:rsid w:val="00610B4F"/>
    <w:rsid w:val="00614596"/>
    <w:rsid w:val="00614A90"/>
    <w:rsid w:val="00614D86"/>
    <w:rsid w:val="00624295"/>
    <w:rsid w:val="00630F91"/>
    <w:rsid w:val="0063351D"/>
    <w:rsid w:val="006356EE"/>
    <w:rsid w:val="00640684"/>
    <w:rsid w:val="00646441"/>
    <w:rsid w:val="00646B18"/>
    <w:rsid w:val="00646DD7"/>
    <w:rsid w:val="00652C46"/>
    <w:rsid w:val="00652C65"/>
    <w:rsid w:val="00667F0B"/>
    <w:rsid w:val="0067645C"/>
    <w:rsid w:val="006812B1"/>
    <w:rsid w:val="00684A61"/>
    <w:rsid w:val="00692373"/>
    <w:rsid w:val="00693B5C"/>
    <w:rsid w:val="006A56B6"/>
    <w:rsid w:val="006B166E"/>
    <w:rsid w:val="006B4283"/>
    <w:rsid w:val="006B7459"/>
    <w:rsid w:val="006C1283"/>
    <w:rsid w:val="006C18DC"/>
    <w:rsid w:val="006C206E"/>
    <w:rsid w:val="006C30F4"/>
    <w:rsid w:val="006C3BBC"/>
    <w:rsid w:val="006C7E3C"/>
    <w:rsid w:val="006D3C35"/>
    <w:rsid w:val="006D40F6"/>
    <w:rsid w:val="006D69F9"/>
    <w:rsid w:val="006E3E11"/>
    <w:rsid w:val="006E671C"/>
    <w:rsid w:val="006F0F27"/>
    <w:rsid w:val="00704CB2"/>
    <w:rsid w:val="007065E2"/>
    <w:rsid w:val="00714A81"/>
    <w:rsid w:val="00714EAC"/>
    <w:rsid w:val="0072214E"/>
    <w:rsid w:val="007239A2"/>
    <w:rsid w:val="00724920"/>
    <w:rsid w:val="00725E64"/>
    <w:rsid w:val="007265CB"/>
    <w:rsid w:val="00732426"/>
    <w:rsid w:val="007350F8"/>
    <w:rsid w:val="0074096B"/>
    <w:rsid w:val="00740E81"/>
    <w:rsid w:val="0075065C"/>
    <w:rsid w:val="007626CC"/>
    <w:rsid w:val="00775356"/>
    <w:rsid w:val="00776062"/>
    <w:rsid w:val="00784091"/>
    <w:rsid w:val="0078440A"/>
    <w:rsid w:val="0079045B"/>
    <w:rsid w:val="007947BF"/>
    <w:rsid w:val="007966C9"/>
    <w:rsid w:val="00797614"/>
    <w:rsid w:val="0079789D"/>
    <w:rsid w:val="007A5246"/>
    <w:rsid w:val="007A5EC1"/>
    <w:rsid w:val="007A7265"/>
    <w:rsid w:val="007B008D"/>
    <w:rsid w:val="007B33CB"/>
    <w:rsid w:val="007B4529"/>
    <w:rsid w:val="007B63B2"/>
    <w:rsid w:val="007C3184"/>
    <w:rsid w:val="007D5748"/>
    <w:rsid w:val="007D6BFC"/>
    <w:rsid w:val="007E1D89"/>
    <w:rsid w:val="007E3AAD"/>
    <w:rsid w:val="007E5A89"/>
    <w:rsid w:val="007E74D7"/>
    <w:rsid w:val="007F0BAE"/>
    <w:rsid w:val="007F0BB7"/>
    <w:rsid w:val="007F1D18"/>
    <w:rsid w:val="007F27CB"/>
    <w:rsid w:val="00812DF9"/>
    <w:rsid w:val="008137DF"/>
    <w:rsid w:val="0081607B"/>
    <w:rsid w:val="00820D9B"/>
    <w:rsid w:val="008250AE"/>
    <w:rsid w:val="008326B1"/>
    <w:rsid w:val="00836B08"/>
    <w:rsid w:val="008424C6"/>
    <w:rsid w:val="008429D9"/>
    <w:rsid w:val="0084744E"/>
    <w:rsid w:val="00850A78"/>
    <w:rsid w:val="0085389E"/>
    <w:rsid w:val="008539B1"/>
    <w:rsid w:val="00860817"/>
    <w:rsid w:val="00875FC8"/>
    <w:rsid w:val="00877573"/>
    <w:rsid w:val="008807DC"/>
    <w:rsid w:val="0088102C"/>
    <w:rsid w:val="0088304C"/>
    <w:rsid w:val="008879D7"/>
    <w:rsid w:val="008926FC"/>
    <w:rsid w:val="00892A6B"/>
    <w:rsid w:val="00893620"/>
    <w:rsid w:val="00894567"/>
    <w:rsid w:val="008A16BF"/>
    <w:rsid w:val="008A7946"/>
    <w:rsid w:val="008B1C08"/>
    <w:rsid w:val="008C2E02"/>
    <w:rsid w:val="008C383B"/>
    <w:rsid w:val="008D4930"/>
    <w:rsid w:val="008E4DF8"/>
    <w:rsid w:val="008F1EE1"/>
    <w:rsid w:val="008F46AB"/>
    <w:rsid w:val="0090175F"/>
    <w:rsid w:val="00905A67"/>
    <w:rsid w:val="0091691C"/>
    <w:rsid w:val="00917E53"/>
    <w:rsid w:val="00922676"/>
    <w:rsid w:val="00925BAA"/>
    <w:rsid w:val="00926033"/>
    <w:rsid w:val="0093453E"/>
    <w:rsid w:val="00934EDD"/>
    <w:rsid w:val="009369F9"/>
    <w:rsid w:val="009419A7"/>
    <w:rsid w:val="009477ED"/>
    <w:rsid w:val="0095095D"/>
    <w:rsid w:val="00960524"/>
    <w:rsid w:val="00960686"/>
    <w:rsid w:val="009672DD"/>
    <w:rsid w:val="00976C8F"/>
    <w:rsid w:val="00976E12"/>
    <w:rsid w:val="00976E9F"/>
    <w:rsid w:val="009910C0"/>
    <w:rsid w:val="00993F03"/>
    <w:rsid w:val="009A1168"/>
    <w:rsid w:val="009A11A6"/>
    <w:rsid w:val="009A1908"/>
    <w:rsid w:val="009A2233"/>
    <w:rsid w:val="009B4ED4"/>
    <w:rsid w:val="009B52D2"/>
    <w:rsid w:val="009B5EF0"/>
    <w:rsid w:val="009D64E8"/>
    <w:rsid w:val="009E3CDC"/>
    <w:rsid w:val="009E3E1A"/>
    <w:rsid w:val="009F0608"/>
    <w:rsid w:val="009F070B"/>
    <w:rsid w:val="009F1847"/>
    <w:rsid w:val="009F6C20"/>
    <w:rsid w:val="00A15155"/>
    <w:rsid w:val="00A15BC0"/>
    <w:rsid w:val="00A21020"/>
    <w:rsid w:val="00A24828"/>
    <w:rsid w:val="00A327CF"/>
    <w:rsid w:val="00A35730"/>
    <w:rsid w:val="00A40D14"/>
    <w:rsid w:val="00A411F9"/>
    <w:rsid w:val="00A45298"/>
    <w:rsid w:val="00A51424"/>
    <w:rsid w:val="00A56A2D"/>
    <w:rsid w:val="00A56D40"/>
    <w:rsid w:val="00A61D86"/>
    <w:rsid w:val="00A63906"/>
    <w:rsid w:val="00A63DBE"/>
    <w:rsid w:val="00A640F2"/>
    <w:rsid w:val="00A646A2"/>
    <w:rsid w:val="00A65F72"/>
    <w:rsid w:val="00A87DE4"/>
    <w:rsid w:val="00A91DDF"/>
    <w:rsid w:val="00A91EE0"/>
    <w:rsid w:val="00A922DF"/>
    <w:rsid w:val="00A9428D"/>
    <w:rsid w:val="00A94757"/>
    <w:rsid w:val="00AA14FD"/>
    <w:rsid w:val="00AA1FB1"/>
    <w:rsid w:val="00AA2AF5"/>
    <w:rsid w:val="00AB228B"/>
    <w:rsid w:val="00AC1EB3"/>
    <w:rsid w:val="00AC6DAD"/>
    <w:rsid w:val="00AD2078"/>
    <w:rsid w:val="00AD3B13"/>
    <w:rsid w:val="00AD4B9D"/>
    <w:rsid w:val="00AE030F"/>
    <w:rsid w:val="00AE1249"/>
    <w:rsid w:val="00AE1B6F"/>
    <w:rsid w:val="00AE291B"/>
    <w:rsid w:val="00AE2F47"/>
    <w:rsid w:val="00AE4C11"/>
    <w:rsid w:val="00AF0535"/>
    <w:rsid w:val="00AF34B4"/>
    <w:rsid w:val="00B03F5A"/>
    <w:rsid w:val="00B045EB"/>
    <w:rsid w:val="00B069D1"/>
    <w:rsid w:val="00B06E7D"/>
    <w:rsid w:val="00B1312B"/>
    <w:rsid w:val="00B1596B"/>
    <w:rsid w:val="00B22137"/>
    <w:rsid w:val="00B3032D"/>
    <w:rsid w:val="00B33F6A"/>
    <w:rsid w:val="00B34D6F"/>
    <w:rsid w:val="00B36476"/>
    <w:rsid w:val="00B41A32"/>
    <w:rsid w:val="00B44733"/>
    <w:rsid w:val="00B5382E"/>
    <w:rsid w:val="00B65305"/>
    <w:rsid w:val="00B67BDC"/>
    <w:rsid w:val="00B71E6E"/>
    <w:rsid w:val="00B846FD"/>
    <w:rsid w:val="00B928C8"/>
    <w:rsid w:val="00B969F3"/>
    <w:rsid w:val="00BA5A26"/>
    <w:rsid w:val="00BA6BD9"/>
    <w:rsid w:val="00BB729B"/>
    <w:rsid w:val="00BB758F"/>
    <w:rsid w:val="00BC1797"/>
    <w:rsid w:val="00BC1977"/>
    <w:rsid w:val="00BC73F2"/>
    <w:rsid w:val="00BD3A0F"/>
    <w:rsid w:val="00BD6D82"/>
    <w:rsid w:val="00BE3544"/>
    <w:rsid w:val="00BF50A3"/>
    <w:rsid w:val="00C05AFD"/>
    <w:rsid w:val="00C2041F"/>
    <w:rsid w:val="00C22714"/>
    <w:rsid w:val="00C24C3B"/>
    <w:rsid w:val="00C27765"/>
    <w:rsid w:val="00C32405"/>
    <w:rsid w:val="00C34048"/>
    <w:rsid w:val="00C34CBC"/>
    <w:rsid w:val="00C35403"/>
    <w:rsid w:val="00C372E8"/>
    <w:rsid w:val="00C40723"/>
    <w:rsid w:val="00C408BE"/>
    <w:rsid w:val="00C4287E"/>
    <w:rsid w:val="00C461DC"/>
    <w:rsid w:val="00C47935"/>
    <w:rsid w:val="00C53353"/>
    <w:rsid w:val="00C56398"/>
    <w:rsid w:val="00C61167"/>
    <w:rsid w:val="00C6178B"/>
    <w:rsid w:val="00C66FED"/>
    <w:rsid w:val="00C6740B"/>
    <w:rsid w:val="00C75A53"/>
    <w:rsid w:val="00C81712"/>
    <w:rsid w:val="00C833B3"/>
    <w:rsid w:val="00C97CEF"/>
    <w:rsid w:val="00CA3190"/>
    <w:rsid w:val="00CA580C"/>
    <w:rsid w:val="00CA6F98"/>
    <w:rsid w:val="00CA788E"/>
    <w:rsid w:val="00CA7F06"/>
    <w:rsid w:val="00CB6778"/>
    <w:rsid w:val="00CC3067"/>
    <w:rsid w:val="00CC6FA9"/>
    <w:rsid w:val="00CD5CA9"/>
    <w:rsid w:val="00CD6503"/>
    <w:rsid w:val="00CD70B9"/>
    <w:rsid w:val="00CE45B0"/>
    <w:rsid w:val="00CE5F94"/>
    <w:rsid w:val="00D0314A"/>
    <w:rsid w:val="00D03F13"/>
    <w:rsid w:val="00D103F4"/>
    <w:rsid w:val="00D10711"/>
    <w:rsid w:val="00D10DDB"/>
    <w:rsid w:val="00D165F8"/>
    <w:rsid w:val="00D227AA"/>
    <w:rsid w:val="00D30200"/>
    <w:rsid w:val="00D3176A"/>
    <w:rsid w:val="00D35F8E"/>
    <w:rsid w:val="00D40DD6"/>
    <w:rsid w:val="00D42A3F"/>
    <w:rsid w:val="00D47D41"/>
    <w:rsid w:val="00D5323B"/>
    <w:rsid w:val="00D53D50"/>
    <w:rsid w:val="00D567E9"/>
    <w:rsid w:val="00D57135"/>
    <w:rsid w:val="00D613A5"/>
    <w:rsid w:val="00D67B77"/>
    <w:rsid w:val="00D67DE9"/>
    <w:rsid w:val="00D703C4"/>
    <w:rsid w:val="00D73DCD"/>
    <w:rsid w:val="00D7773B"/>
    <w:rsid w:val="00D77E7F"/>
    <w:rsid w:val="00D806BA"/>
    <w:rsid w:val="00D81CA9"/>
    <w:rsid w:val="00D8249B"/>
    <w:rsid w:val="00D85B94"/>
    <w:rsid w:val="00D874DC"/>
    <w:rsid w:val="00D9350C"/>
    <w:rsid w:val="00DA00A0"/>
    <w:rsid w:val="00DA1310"/>
    <w:rsid w:val="00DA64CC"/>
    <w:rsid w:val="00DA7D71"/>
    <w:rsid w:val="00DB7C4B"/>
    <w:rsid w:val="00DB7CDF"/>
    <w:rsid w:val="00DC077C"/>
    <w:rsid w:val="00DC4E1B"/>
    <w:rsid w:val="00DC68E7"/>
    <w:rsid w:val="00DD0B64"/>
    <w:rsid w:val="00DD23C9"/>
    <w:rsid w:val="00DD2A7F"/>
    <w:rsid w:val="00DE37AE"/>
    <w:rsid w:val="00DE4432"/>
    <w:rsid w:val="00DE7CEE"/>
    <w:rsid w:val="00DF0861"/>
    <w:rsid w:val="00E1354F"/>
    <w:rsid w:val="00E1371D"/>
    <w:rsid w:val="00E177C7"/>
    <w:rsid w:val="00E206A6"/>
    <w:rsid w:val="00E232C0"/>
    <w:rsid w:val="00E26B2A"/>
    <w:rsid w:val="00E30315"/>
    <w:rsid w:val="00E3099E"/>
    <w:rsid w:val="00E30C5F"/>
    <w:rsid w:val="00E34474"/>
    <w:rsid w:val="00E35BFE"/>
    <w:rsid w:val="00E365AD"/>
    <w:rsid w:val="00E43F74"/>
    <w:rsid w:val="00E442FA"/>
    <w:rsid w:val="00E53B36"/>
    <w:rsid w:val="00E55584"/>
    <w:rsid w:val="00E568D0"/>
    <w:rsid w:val="00E64E2D"/>
    <w:rsid w:val="00E67F35"/>
    <w:rsid w:val="00E84C89"/>
    <w:rsid w:val="00E909D1"/>
    <w:rsid w:val="00EB0310"/>
    <w:rsid w:val="00EB43D1"/>
    <w:rsid w:val="00EB7180"/>
    <w:rsid w:val="00EC2070"/>
    <w:rsid w:val="00EC279C"/>
    <w:rsid w:val="00EC6F35"/>
    <w:rsid w:val="00ED043D"/>
    <w:rsid w:val="00ED179C"/>
    <w:rsid w:val="00ED2B6A"/>
    <w:rsid w:val="00ED59D4"/>
    <w:rsid w:val="00EE087D"/>
    <w:rsid w:val="00F02150"/>
    <w:rsid w:val="00F12CC9"/>
    <w:rsid w:val="00F16054"/>
    <w:rsid w:val="00F167AB"/>
    <w:rsid w:val="00F24092"/>
    <w:rsid w:val="00F259A0"/>
    <w:rsid w:val="00F31B67"/>
    <w:rsid w:val="00F34BA3"/>
    <w:rsid w:val="00F364AB"/>
    <w:rsid w:val="00F654A5"/>
    <w:rsid w:val="00F7059B"/>
    <w:rsid w:val="00F70867"/>
    <w:rsid w:val="00F764AC"/>
    <w:rsid w:val="00F76B3B"/>
    <w:rsid w:val="00F807CC"/>
    <w:rsid w:val="00F80ED6"/>
    <w:rsid w:val="00F826A0"/>
    <w:rsid w:val="00F839E4"/>
    <w:rsid w:val="00F94479"/>
    <w:rsid w:val="00F959AA"/>
    <w:rsid w:val="00F964D7"/>
    <w:rsid w:val="00FA2D74"/>
    <w:rsid w:val="00FB2E34"/>
    <w:rsid w:val="00FB735A"/>
    <w:rsid w:val="00FC288A"/>
    <w:rsid w:val="00FD0B38"/>
    <w:rsid w:val="00FD0FEB"/>
    <w:rsid w:val="00FD4095"/>
    <w:rsid w:val="00FD4134"/>
    <w:rsid w:val="00FE50BA"/>
    <w:rsid w:val="00FE5602"/>
    <w:rsid w:val="00FE646B"/>
    <w:rsid w:val="00FF209F"/>
    <w:rsid w:val="00FF2CFA"/>
    <w:rsid w:val="00FF6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7BD1"/>
  <w15:chartTrackingRefBased/>
  <w15:docId w15:val="{55ED9E16-BD26-48A4-8B3A-54536020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A3C6E"/>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B7636"/>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ny"/>
    <w:rsid w:val="003B7636"/>
    <w:pPr>
      <w:keepNext/>
      <w:widowControl/>
      <w:numPr>
        <w:numId w:val="11"/>
      </w:numPr>
      <w:spacing w:before="120" w:after="120" w:line="288" w:lineRule="auto"/>
      <w:jc w:val="both"/>
    </w:pPr>
    <w:rPr>
      <w:rFonts w:ascii="Calibri" w:eastAsiaTheme="minorHAnsi" w:hAnsi="Calibri" w:cs="Calibri"/>
      <w:b/>
      <w:bCs/>
      <w:caps/>
      <w:sz w:val="22"/>
      <w:szCs w:val="22"/>
      <w:lang w:bidi="ar-SA"/>
    </w:rPr>
  </w:style>
  <w:style w:type="paragraph" w:customStyle="1" w:styleId="H2">
    <w:name w:val="H2"/>
    <w:basedOn w:val="Normalny"/>
    <w:rsid w:val="003B7636"/>
    <w:pPr>
      <w:widowControl/>
      <w:numPr>
        <w:ilvl w:val="1"/>
        <w:numId w:val="11"/>
      </w:numPr>
      <w:spacing w:before="120" w:after="120" w:line="288" w:lineRule="auto"/>
      <w:jc w:val="both"/>
    </w:pPr>
    <w:rPr>
      <w:rFonts w:ascii="Calibri" w:eastAsiaTheme="minorHAnsi" w:hAnsi="Calibri" w:cs="Calibri"/>
      <w:sz w:val="22"/>
      <w:szCs w:val="22"/>
      <w:lang w:bidi="ar-SA"/>
    </w:rPr>
  </w:style>
  <w:style w:type="paragraph" w:customStyle="1" w:styleId="H3">
    <w:name w:val="H3"/>
    <w:basedOn w:val="Normalny"/>
    <w:rsid w:val="003B7636"/>
    <w:pPr>
      <w:widowControl/>
      <w:numPr>
        <w:ilvl w:val="2"/>
        <w:numId w:val="11"/>
      </w:numPr>
      <w:spacing w:before="120" w:after="120" w:line="288" w:lineRule="auto"/>
      <w:jc w:val="both"/>
    </w:pPr>
    <w:rPr>
      <w:rFonts w:ascii="Calibri" w:eastAsiaTheme="minorHAnsi" w:hAnsi="Calibri" w:cs="Calibri"/>
      <w:sz w:val="22"/>
      <w:szCs w:val="22"/>
      <w:lang w:bidi="ar-SA"/>
    </w:rPr>
  </w:style>
  <w:style w:type="paragraph" w:customStyle="1" w:styleId="H5">
    <w:name w:val="H5"/>
    <w:basedOn w:val="Normalny"/>
    <w:rsid w:val="003B7636"/>
    <w:pPr>
      <w:widowControl/>
      <w:numPr>
        <w:ilvl w:val="4"/>
        <w:numId w:val="11"/>
      </w:numPr>
      <w:spacing w:before="120" w:after="120" w:line="288" w:lineRule="auto"/>
      <w:jc w:val="both"/>
    </w:pPr>
    <w:rPr>
      <w:rFonts w:ascii="Calibri" w:eastAsiaTheme="minorHAnsi" w:hAnsi="Calibri" w:cs="Calibri"/>
      <w:sz w:val="22"/>
      <w:szCs w:val="22"/>
      <w:lang w:bidi="ar-SA"/>
    </w:rPr>
  </w:style>
  <w:style w:type="paragraph" w:customStyle="1" w:styleId="H4">
    <w:name w:val="H4"/>
    <w:basedOn w:val="Normalny"/>
    <w:rsid w:val="003B7636"/>
    <w:pPr>
      <w:widowControl/>
      <w:numPr>
        <w:ilvl w:val="3"/>
        <w:numId w:val="11"/>
      </w:numPr>
      <w:spacing w:before="120" w:after="120" w:line="288" w:lineRule="auto"/>
      <w:jc w:val="both"/>
    </w:pPr>
    <w:rPr>
      <w:rFonts w:ascii="Calibri" w:eastAsiaTheme="minorHAnsi" w:hAnsi="Calibri" w:cs="Calibri"/>
      <w:sz w:val="22"/>
      <w:szCs w:val="22"/>
      <w:lang w:bidi="ar-SA"/>
    </w:rPr>
  </w:style>
  <w:style w:type="paragraph" w:customStyle="1" w:styleId="H6">
    <w:name w:val="H6"/>
    <w:basedOn w:val="Normalny"/>
    <w:rsid w:val="003B7636"/>
    <w:pPr>
      <w:widowControl/>
      <w:numPr>
        <w:ilvl w:val="5"/>
        <w:numId w:val="11"/>
      </w:numPr>
      <w:spacing w:before="120" w:after="120" w:line="288" w:lineRule="auto"/>
      <w:jc w:val="both"/>
    </w:pPr>
    <w:rPr>
      <w:rFonts w:ascii="Calibri" w:eastAsiaTheme="minorHAnsi" w:hAnsi="Calibri" w:cs="Calibri"/>
      <w:sz w:val="22"/>
      <w:szCs w:val="22"/>
      <w:lang w:bidi="ar-SA"/>
    </w:rPr>
  </w:style>
  <w:style w:type="paragraph" w:customStyle="1" w:styleId="H7">
    <w:name w:val="H7"/>
    <w:basedOn w:val="Normalny"/>
    <w:rsid w:val="003B7636"/>
    <w:pPr>
      <w:widowControl/>
      <w:numPr>
        <w:ilvl w:val="6"/>
        <w:numId w:val="11"/>
      </w:numPr>
      <w:spacing w:before="120" w:after="120" w:line="288" w:lineRule="auto"/>
      <w:jc w:val="both"/>
    </w:pPr>
    <w:rPr>
      <w:rFonts w:ascii="Calibri" w:eastAsiaTheme="minorHAnsi" w:hAnsi="Calibri" w:cs="Calibri"/>
      <w:sz w:val="22"/>
      <w:szCs w:val="22"/>
      <w:lang w:bidi="ar-SA"/>
    </w:rPr>
  </w:style>
  <w:style w:type="paragraph" w:customStyle="1" w:styleId="text1">
    <w:name w:val="text 1"/>
    <w:basedOn w:val="Normalny"/>
    <w:rsid w:val="003B7636"/>
    <w:pPr>
      <w:widowControl/>
      <w:spacing w:before="120" w:after="120" w:line="288" w:lineRule="auto"/>
      <w:ind w:left="567"/>
      <w:jc w:val="both"/>
    </w:pPr>
    <w:rPr>
      <w:rFonts w:ascii="Calibri" w:eastAsia="Calibri" w:hAnsi="Calibri" w:cs="Times New Roman"/>
      <w:sz w:val="22"/>
      <w:szCs w:val="22"/>
      <w:lang w:val="en-GB" w:eastAsia="en-US" w:bidi="ar-SA"/>
    </w:rPr>
  </w:style>
  <w:style w:type="character" w:styleId="Hipercze">
    <w:name w:val="Hyperlink"/>
    <w:basedOn w:val="Domylnaczcionkaakapitu"/>
    <w:uiPriority w:val="99"/>
    <w:unhideWhenUsed/>
    <w:rsid w:val="003B7636"/>
    <w:rPr>
      <w:color w:val="0563C1" w:themeColor="hyperlink"/>
      <w:u w:val="single"/>
    </w:rPr>
  </w:style>
  <w:style w:type="paragraph" w:styleId="Nagwek">
    <w:name w:val="header"/>
    <w:basedOn w:val="Normalny"/>
    <w:link w:val="NagwekZnak"/>
    <w:uiPriority w:val="99"/>
    <w:unhideWhenUsed/>
    <w:rsid w:val="00AB228B"/>
    <w:pPr>
      <w:tabs>
        <w:tab w:val="center" w:pos="4536"/>
        <w:tab w:val="right" w:pos="9072"/>
      </w:tabs>
    </w:pPr>
  </w:style>
  <w:style w:type="character" w:customStyle="1" w:styleId="NagwekZnak">
    <w:name w:val="Nagłówek Znak"/>
    <w:basedOn w:val="Domylnaczcionkaakapitu"/>
    <w:link w:val="Nagwek"/>
    <w:uiPriority w:val="99"/>
    <w:rsid w:val="00AB228B"/>
    <w:rPr>
      <w:rFonts w:ascii="Microsoft Sans Serif" w:eastAsia="Microsoft Sans Serif" w:hAnsi="Microsoft Sans Serif" w:cs="Microsoft Sans Serif"/>
      <w:color w:val="000000"/>
      <w:sz w:val="24"/>
      <w:szCs w:val="24"/>
      <w:lang w:eastAsia="pl-PL" w:bidi="pl-PL"/>
    </w:rPr>
  </w:style>
  <w:style w:type="paragraph" w:styleId="Stopka">
    <w:name w:val="footer"/>
    <w:basedOn w:val="Normalny"/>
    <w:link w:val="StopkaZnak"/>
    <w:uiPriority w:val="99"/>
    <w:unhideWhenUsed/>
    <w:rsid w:val="00AB228B"/>
    <w:pPr>
      <w:tabs>
        <w:tab w:val="center" w:pos="4536"/>
        <w:tab w:val="right" w:pos="9072"/>
      </w:tabs>
    </w:pPr>
  </w:style>
  <w:style w:type="character" w:customStyle="1" w:styleId="StopkaZnak">
    <w:name w:val="Stopka Znak"/>
    <w:basedOn w:val="Domylnaczcionkaakapitu"/>
    <w:link w:val="Stopka"/>
    <w:uiPriority w:val="99"/>
    <w:rsid w:val="00AB228B"/>
    <w:rPr>
      <w:rFonts w:ascii="Microsoft Sans Serif" w:eastAsia="Microsoft Sans Serif" w:hAnsi="Microsoft Sans Serif" w:cs="Microsoft Sans Serif"/>
      <w:color w:val="000000"/>
      <w:sz w:val="24"/>
      <w:szCs w:val="24"/>
      <w:lang w:eastAsia="pl-PL" w:bidi="pl-PL"/>
    </w:rPr>
  </w:style>
  <w:style w:type="character" w:customStyle="1" w:styleId="Stopka0">
    <w:name w:val="Stopka_"/>
    <w:basedOn w:val="Domylnaczcionkaakapitu"/>
    <w:link w:val="Stopka1"/>
    <w:rsid w:val="00DB7CDF"/>
    <w:rPr>
      <w:rFonts w:ascii="Arial" w:eastAsia="Arial" w:hAnsi="Arial" w:cs="Arial"/>
      <w:sz w:val="12"/>
      <w:szCs w:val="12"/>
    </w:rPr>
  </w:style>
  <w:style w:type="character" w:customStyle="1" w:styleId="Teksttreci2">
    <w:name w:val="Tekst treści (2)_"/>
    <w:basedOn w:val="Domylnaczcionkaakapitu"/>
    <w:link w:val="Teksttreci20"/>
    <w:rsid w:val="00DB7CDF"/>
    <w:rPr>
      <w:rFonts w:ascii="Arial" w:eastAsia="Arial" w:hAnsi="Arial" w:cs="Arial"/>
      <w:b/>
      <w:bCs/>
      <w:sz w:val="16"/>
      <w:szCs w:val="16"/>
    </w:rPr>
  </w:style>
  <w:style w:type="character" w:customStyle="1" w:styleId="Teksttreci">
    <w:name w:val="Tekst treści_"/>
    <w:basedOn w:val="Domylnaczcionkaakapitu"/>
    <w:link w:val="Teksttreci0"/>
    <w:rsid w:val="00DB7CDF"/>
    <w:rPr>
      <w:rFonts w:ascii="Arial" w:eastAsia="Arial" w:hAnsi="Arial" w:cs="Arial"/>
      <w:sz w:val="12"/>
      <w:szCs w:val="12"/>
    </w:rPr>
  </w:style>
  <w:style w:type="paragraph" w:customStyle="1" w:styleId="Stopka1">
    <w:name w:val="Stopka1"/>
    <w:basedOn w:val="Normalny"/>
    <w:link w:val="Stopka0"/>
    <w:rsid w:val="00DB7CDF"/>
    <w:pPr>
      <w:spacing w:line="259" w:lineRule="auto"/>
    </w:pPr>
    <w:rPr>
      <w:rFonts w:ascii="Arial" w:eastAsia="Arial" w:hAnsi="Arial" w:cs="Arial"/>
      <w:color w:val="auto"/>
      <w:sz w:val="12"/>
      <w:szCs w:val="12"/>
      <w:lang w:eastAsia="en-US" w:bidi="ar-SA"/>
    </w:rPr>
  </w:style>
  <w:style w:type="paragraph" w:customStyle="1" w:styleId="Teksttreci20">
    <w:name w:val="Tekst treści (2)"/>
    <w:basedOn w:val="Normalny"/>
    <w:link w:val="Teksttreci2"/>
    <w:rsid w:val="00DB7CDF"/>
    <w:pPr>
      <w:spacing w:after="140"/>
      <w:jc w:val="center"/>
    </w:pPr>
    <w:rPr>
      <w:rFonts w:ascii="Arial" w:eastAsia="Arial" w:hAnsi="Arial" w:cs="Arial"/>
      <w:b/>
      <w:bCs/>
      <w:color w:val="auto"/>
      <w:sz w:val="16"/>
      <w:szCs w:val="16"/>
      <w:lang w:eastAsia="en-US" w:bidi="ar-SA"/>
    </w:rPr>
  </w:style>
  <w:style w:type="paragraph" w:customStyle="1" w:styleId="Teksttreci0">
    <w:name w:val="Tekst treści"/>
    <w:basedOn w:val="Normalny"/>
    <w:link w:val="Teksttreci"/>
    <w:rsid w:val="00DB7CDF"/>
    <w:pPr>
      <w:spacing w:after="140" w:line="259" w:lineRule="auto"/>
    </w:pPr>
    <w:rPr>
      <w:rFonts w:ascii="Arial" w:eastAsia="Arial" w:hAnsi="Arial" w:cs="Arial"/>
      <w:color w:val="auto"/>
      <w:sz w:val="12"/>
      <w:szCs w:val="12"/>
      <w:lang w:eastAsia="en-US" w:bidi="ar-SA"/>
    </w:rPr>
  </w:style>
  <w:style w:type="character" w:styleId="Numerstrony">
    <w:name w:val="page number"/>
    <w:uiPriority w:val="99"/>
    <w:rsid w:val="00A9428D"/>
    <w:rPr>
      <w:rFonts w:cs="Times New Roman"/>
    </w:rPr>
  </w:style>
  <w:style w:type="paragraph" w:styleId="Tekstdymka">
    <w:name w:val="Balloon Text"/>
    <w:basedOn w:val="Normalny"/>
    <w:link w:val="TekstdymkaZnak"/>
    <w:uiPriority w:val="99"/>
    <w:semiHidden/>
    <w:unhideWhenUsed/>
    <w:rsid w:val="001661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16E"/>
    <w:rPr>
      <w:rFonts w:ascii="Segoe UI" w:eastAsia="Microsoft Sans Serif" w:hAnsi="Segoe UI" w:cs="Segoe UI"/>
      <w:color w:val="000000"/>
      <w:sz w:val="18"/>
      <w:szCs w:val="18"/>
      <w:lang w:eastAsia="pl-PL" w:bidi="pl-PL"/>
    </w:rPr>
  </w:style>
  <w:style w:type="character" w:styleId="Odwoaniedokomentarza">
    <w:name w:val="annotation reference"/>
    <w:basedOn w:val="Domylnaczcionkaakapitu"/>
    <w:uiPriority w:val="99"/>
    <w:semiHidden/>
    <w:unhideWhenUsed/>
    <w:rsid w:val="0016616E"/>
    <w:rPr>
      <w:sz w:val="16"/>
      <w:szCs w:val="16"/>
    </w:rPr>
  </w:style>
  <w:style w:type="paragraph" w:styleId="Tekstkomentarza">
    <w:name w:val="annotation text"/>
    <w:basedOn w:val="Normalny"/>
    <w:link w:val="TekstkomentarzaZnak"/>
    <w:uiPriority w:val="99"/>
    <w:unhideWhenUsed/>
    <w:rsid w:val="0016616E"/>
    <w:rPr>
      <w:sz w:val="20"/>
      <w:szCs w:val="20"/>
    </w:rPr>
  </w:style>
  <w:style w:type="character" w:customStyle="1" w:styleId="TekstkomentarzaZnak">
    <w:name w:val="Tekst komentarza Znak"/>
    <w:basedOn w:val="Domylnaczcionkaakapitu"/>
    <w:link w:val="Tekstkomentarza"/>
    <w:uiPriority w:val="99"/>
    <w:rsid w:val="0016616E"/>
    <w:rPr>
      <w:rFonts w:ascii="Microsoft Sans Serif" w:eastAsia="Microsoft Sans Serif" w:hAnsi="Microsoft Sans Serif" w:cs="Microsoft Sans Serif"/>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16616E"/>
    <w:rPr>
      <w:b/>
      <w:bCs/>
    </w:rPr>
  </w:style>
  <w:style w:type="character" w:customStyle="1" w:styleId="TematkomentarzaZnak">
    <w:name w:val="Temat komentarza Znak"/>
    <w:basedOn w:val="TekstkomentarzaZnak"/>
    <w:link w:val="Tematkomentarza"/>
    <w:uiPriority w:val="99"/>
    <w:semiHidden/>
    <w:rsid w:val="0016616E"/>
    <w:rPr>
      <w:rFonts w:ascii="Microsoft Sans Serif" w:eastAsia="Microsoft Sans Serif" w:hAnsi="Microsoft Sans Serif" w:cs="Microsoft Sans Serif"/>
      <w:b/>
      <w:bCs/>
      <w:color w:val="000000"/>
      <w:sz w:val="20"/>
      <w:szCs w:val="20"/>
      <w:lang w:eastAsia="pl-PL" w:bidi="pl-PL"/>
    </w:rPr>
  </w:style>
  <w:style w:type="paragraph" w:styleId="Poprawka">
    <w:name w:val="Revision"/>
    <w:hidden/>
    <w:uiPriority w:val="99"/>
    <w:semiHidden/>
    <w:rsid w:val="002D4078"/>
    <w:pPr>
      <w:spacing w:after="0" w:line="240" w:lineRule="auto"/>
    </w:pPr>
    <w:rPr>
      <w:rFonts w:ascii="Microsoft Sans Serif" w:eastAsia="Microsoft Sans Serif" w:hAnsi="Microsoft Sans Serif" w:cs="Microsoft Sans Serif"/>
      <w:color w:val="000000"/>
      <w:sz w:val="24"/>
      <w:szCs w:val="24"/>
      <w:lang w:eastAsia="pl-PL" w:bidi="pl-PL"/>
    </w:r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uiPriority w:val="34"/>
    <w:qFormat/>
    <w:rsid w:val="0030247F"/>
    <w:pPr>
      <w:ind w:left="720"/>
      <w:contextualSpacing/>
    </w:pPr>
  </w:style>
  <w:style w:type="character" w:customStyle="1" w:styleId="Nierozpoznanawzmianka1">
    <w:name w:val="Nierozpoznana wzmianka1"/>
    <w:basedOn w:val="Domylnaczcionkaakapitu"/>
    <w:uiPriority w:val="99"/>
    <w:semiHidden/>
    <w:unhideWhenUsed/>
    <w:rsid w:val="002F558F"/>
    <w:rPr>
      <w:color w:val="605E5C"/>
      <w:shd w:val="clear" w:color="auto" w:fill="E1DFDD"/>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qFormat/>
    <w:rsid w:val="0004154B"/>
    <w:rPr>
      <w:rFonts w:ascii="Microsoft Sans Serif" w:eastAsia="Microsoft Sans Serif" w:hAnsi="Microsoft Sans Serif" w:cs="Microsoft Sans Serif"/>
      <w:color w:val="000000"/>
      <w:sz w:val="24"/>
      <w:szCs w:val="24"/>
      <w:lang w:eastAsia="pl-PL" w:bidi="pl-PL"/>
    </w:rPr>
  </w:style>
  <w:style w:type="paragraph" w:customStyle="1" w:styleId="Standard">
    <w:name w:val="Standard"/>
    <w:rsid w:val="00D3176A"/>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32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adm@orlen.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wandowska@orlen.p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faktura.adm@orlen.pl" TargetMode="External"/><Relationship Id="rId4" Type="http://schemas.openxmlformats.org/officeDocument/2006/relationships/settings" Target="settings.xml"/><Relationship Id="rId9" Type="http://schemas.openxmlformats.org/officeDocument/2006/relationships/hyperlink" Target="mailto:anonim.adm@orle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5AB99-A63D-4454-A103-14EAB5F86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7916</Words>
  <Characters>47496</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Jędrzejewski Marcin (ADM)</dc:creator>
  <cp:lastModifiedBy>Skrocki Dominik (ADM)</cp:lastModifiedBy>
  <cp:revision>23</cp:revision>
  <dcterms:created xsi:type="dcterms:W3CDTF">2024-11-26T10:47:00Z</dcterms:created>
  <dcterms:modified xsi:type="dcterms:W3CDTF">2025-08-08T10:27:00Z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2023-08-23T07:10:56Z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b30493a9-2650-4ef6-8afd-5d0ae058c2c4</vt:lpwstr>
  </property>
  <property fmtid="{D5CDD505-2E9C-101B-9397-08002B2CF9AE}" pid="8" name="MSIP_Label_53312e15-a5e9-4500-a857-15b9f442bba9_ContentBits">
    <vt:lpwstr>0</vt:lpwstr>
  </property>
</Properties>
</file>